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41D1E" w:rsidTr="00050DA7">
        <w:tc>
          <w:tcPr>
            <w:tcW w:w="4428" w:type="dxa"/>
          </w:tcPr>
          <w:p w:rsidR="000348ED" w:rsidRPr="00B41D1E" w:rsidRDefault="005D05AC" w:rsidP="00967FF9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B41D1E">
              <w:rPr>
                <w:rFonts w:ascii="Calibri" w:hAnsi="Calibri"/>
              </w:rPr>
              <w:t>From:</w:t>
            </w:r>
            <w:r w:rsidRPr="00B41D1E">
              <w:rPr>
                <w:rFonts w:ascii="Calibri" w:hAnsi="Calibri"/>
              </w:rPr>
              <w:tab/>
            </w:r>
            <w:r w:rsidR="00967FF9" w:rsidRPr="00B41D1E">
              <w:rPr>
                <w:rFonts w:ascii="Calibri" w:hAnsi="Calibri"/>
              </w:rPr>
              <w:t>VTS</w:t>
            </w:r>
            <w:r w:rsidR="00CA04AF" w:rsidRPr="00B41D1E">
              <w:rPr>
                <w:rFonts w:ascii="Calibri" w:hAnsi="Calibri"/>
              </w:rPr>
              <w:t xml:space="preserve"> </w:t>
            </w:r>
            <w:r w:rsidRPr="00B41D1E">
              <w:rPr>
                <w:rFonts w:ascii="Calibri" w:hAnsi="Calibri"/>
              </w:rPr>
              <w:t>C</w:t>
            </w:r>
            <w:r w:rsidR="00050DA7" w:rsidRPr="00B41D1E">
              <w:rPr>
                <w:rFonts w:ascii="Calibri" w:hAnsi="Calibri"/>
              </w:rPr>
              <w:t>ommittee</w:t>
            </w:r>
          </w:p>
        </w:tc>
        <w:tc>
          <w:tcPr>
            <w:tcW w:w="5461" w:type="dxa"/>
          </w:tcPr>
          <w:p w:rsidR="000348ED" w:rsidRPr="00B41D1E" w:rsidRDefault="00FC0F5A" w:rsidP="00B41D1E">
            <w:pPr>
              <w:jc w:val="right"/>
              <w:rPr>
                <w:rFonts w:ascii="Calibri" w:hAnsi="Calibri"/>
              </w:rPr>
            </w:pPr>
            <w:r w:rsidRPr="00B41D1E">
              <w:rPr>
                <w:rFonts w:ascii="Calibri" w:hAnsi="Calibri"/>
              </w:rPr>
              <w:t>VTS43-</w:t>
            </w:r>
            <w:r w:rsidR="00B41D1E" w:rsidRPr="00B41D1E">
              <w:rPr>
                <w:rFonts w:ascii="Calibri" w:hAnsi="Calibri"/>
              </w:rPr>
              <w:t>12.1.</w:t>
            </w:r>
            <w:r w:rsidRPr="00B41D1E">
              <w:rPr>
                <w:rFonts w:ascii="Calibri" w:hAnsi="Calibri"/>
              </w:rPr>
              <w:t xml:space="preserve">2 </w:t>
            </w:r>
          </w:p>
        </w:tc>
      </w:tr>
      <w:tr w:rsidR="000348ED" w:rsidRPr="00E66034" w:rsidTr="00050DA7">
        <w:tc>
          <w:tcPr>
            <w:tcW w:w="4428" w:type="dxa"/>
          </w:tcPr>
          <w:p w:rsidR="000348ED" w:rsidRPr="00B41D1E" w:rsidRDefault="005D05AC" w:rsidP="002667F4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B41D1E">
              <w:rPr>
                <w:rFonts w:ascii="Calibri" w:hAnsi="Calibri"/>
              </w:rPr>
              <w:t>To:</w:t>
            </w:r>
            <w:r w:rsidRPr="00B41D1E">
              <w:rPr>
                <w:rFonts w:ascii="Calibri" w:hAnsi="Calibri"/>
              </w:rPr>
              <w:tab/>
            </w:r>
            <w:r w:rsidR="002667F4" w:rsidRPr="00B41D1E">
              <w:rPr>
                <w:rFonts w:ascii="Calibri" w:hAnsi="Calibri"/>
              </w:rPr>
              <w:t>IALA Secretariat</w:t>
            </w:r>
          </w:p>
        </w:tc>
        <w:tc>
          <w:tcPr>
            <w:tcW w:w="5461" w:type="dxa"/>
          </w:tcPr>
          <w:p w:rsidR="000348ED" w:rsidRPr="00E66034" w:rsidRDefault="00452B01" w:rsidP="00B41D1E">
            <w:pPr>
              <w:jc w:val="right"/>
              <w:rPr>
                <w:rFonts w:ascii="Calibri" w:hAnsi="Calibri"/>
              </w:rPr>
            </w:pPr>
            <w:r w:rsidRPr="00B41D1E">
              <w:rPr>
                <w:rFonts w:ascii="Calibri" w:hAnsi="Calibri"/>
              </w:rPr>
              <w:t>2</w:t>
            </w:r>
            <w:r w:rsidR="00B41D1E" w:rsidRPr="00B41D1E">
              <w:rPr>
                <w:rFonts w:ascii="Calibri" w:hAnsi="Calibri"/>
              </w:rPr>
              <w:t>4</w:t>
            </w:r>
            <w:r w:rsidRPr="00B41D1E">
              <w:rPr>
                <w:rFonts w:ascii="Calibri" w:hAnsi="Calibri"/>
              </w:rPr>
              <w:t xml:space="preserve"> </w:t>
            </w:r>
            <w:r w:rsidR="00B92712" w:rsidRPr="00B41D1E">
              <w:rPr>
                <w:rFonts w:ascii="Calibri" w:hAnsi="Calibri"/>
              </w:rPr>
              <w:t>March</w:t>
            </w:r>
            <w:r w:rsidRPr="00B41D1E">
              <w:rPr>
                <w:rFonts w:ascii="Calibri" w:hAnsi="Calibri"/>
              </w:rPr>
              <w:t xml:space="preserve"> 201</w:t>
            </w:r>
            <w:r w:rsidR="00B92712" w:rsidRPr="00B41D1E">
              <w:rPr>
                <w:rFonts w:ascii="Calibri" w:hAnsi="Calibri"/>
              </w:rPr>
              <w:t>7</w:t>
            </w:r>
          </w:p>
        </w:tc>
      </w:tr>
    </w:tbl>
    <w:p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:rsidR="000348ED" w:rsidRPr="00E66034" w:rsidRDefault="008205C5" w:rsidP="005D05AC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 xml:space="preserve">Draft </w:t>
      </w:r>
      <w:r w:rsidR="00B92712">
        <w:rPr>
          <w:rFonts w:ascii="Calibri" w:hAnsi="Calibri"/>
          <w:color w:val="00558C"/>
        </w:rPr>
        <w:t xml:space="preserve">IALA </w:t>
      </w:r>
      <w:r w:rsidR="00EE16A4" w:rsidRPr="00EE16A4">
        <w:rPr>
          <w:rFonts w:ascii="Calibri" w:hAnsi="Calibri"/>
          <w:color w:val="00558C"/>
        </w:rPr>
        <w:t>Standard</w:t>
      </w:r>
      <w:r w:rsidR="009F473F">
        <w:rPr>
          <w:rFonts w:ascii="Calibri" w:hAnsi="Calibri"/>
          <w:color w:val="00558C"/>
        </w:rPr>
        <w:t>s</w:t>
      </w:r>
      <w:r w:rsidR="00EE16A4" w:rsidRPr="00EE16A4">
        <w:rPr>
          <w:rFonts w:ascii="Calibri" w:hAnsi="Calibri"/>
          <w:color w:val="00558C"/>
        </w:rPr>
        <w:t xml:space="preserve"> </w:t>
      </w:r>
    </w:p>
    <w:p w:rsidR="0064435F" w:rsidRPr="0041768D" w:rsidRDefault="0064435F" w:rsidP="00E66034">
      <w:pPr>
        <w:pStyle w:val="Heading1"/>
      </w:pPr>
      <w:r w:rsidRPr="0041768D">
        <w:t>Introduction</w:t>
      </w:r>
    </w:p>
    <w:p w:rsidR="002667F4" w:rsidRDefault="00B92712" w:rsidP="002667F4">
      <w:pPr>
        <w:pStyle w:val="Noting"/>
        <w:spacing w:after="120"/>
        <w:rPr>
          <w:sz w:val="22"/>
          <w:szCs w:val="22"/>
        </w:rPr>
      </w:pPr>
      <w:r>
        <w:rPr>
          <w:sz w:val="22"/>
          <w:szCs w:val="22"/>
        </w:rPr>
        <w:t>The VTS Committee reviewed the Draft IALA Standard</w:t>
      </w:r>
      <w:r w:rsidR="00E63933">
        <w:rPr>
          <w:sz w:val="22"/>
          <w:szCs w:val="22"/>
        </w:rPr>
        <w:t>s</w:t>
      </w:r>
      <w:r>
        <w:rPr>
          <w:sz w:val="22"/>
          <w:szCs w:val="22"/>
        </w:rPr>
        <w:t xml:space="preserve"> at V</w:t>
      </w:r>
      <w:r w:rsidR="002667F4">
        <w:rPr>
          <w:sz w:val="22"/>
          <w:szCs w:val="22"/>
        </w:rPr>
        <w:t>TS43 in March 2017, including:</w:t>
      </w:r>
    </w:p>
    <w:p w:rsidR="002667F4" w:rsidRPr="002667F4" w:rsidRDefault="002667F4" w:rsidP="002667F4">
      <w:pPr>
        <w:pStyle w:val="Noting"/>
        <w:numPr>
          <w:ilvl w:val="0"/>
          <w:numId w:val="34"/>
        </w:numPr>
        <w:spacing w:after="120"/>
        <w:contextualSpacing/>
        <w:rPr>
          <w:sz w:val="22"/>
          <w:szCs w:val="22"/>
          <w:lang w:eastAsia="de-DE"/>
        </w:rPr>
      </w:pPr>
      <w:r w:rsidRPr="002667F4">
        <w:rPr>
          <w:sz w:val="22"/>
          <w:szCs w:val="22"/>
          <w:lang w:eastAsia="de-DE"/>
        </w:rPr>
        <w:t>IALA Standard 1010 AtoN Planning and Service Requirements</w:t>
      </w:r>
    </w:p>
    <w:p w:rsidR="002667F4" w:rsidRPr="002667F4" w:rsidRDefault="002667F4" w:rsidP="002667F4">
      <w:pPr>
        <w:pStyle w:val="Noting"/>
        <w:numPr>
          <w:ilvl w:val="0"/>
          <w:numId w:val="34"/>
        </w:numPr>
        <w:spacing w:after="120"/>
        <w:contextualSpacing/>
        <w:rPr>
          <w:sz w:val="22"/>
          <w:szCs w:val="22"/>
          <w:lang w:eastAsia="de-DE"/>
        </w:rPr>
      </w:pPr>
      <w:r w:rsidRPr="002667F4">
        <w:rPr>
          <w:sz w:val="22"/>
          <w:szCs w:val="22"/>
          <w:lang w:eastAsia="de-DE"/>
        </w:rPr>
        <w:t>IALA Standard 1020 AtoN Design and Delivery</w:t>
      </w:r>
    </w:p>
    <w:p w:rsidR="002667F4" w:rsidRPr="002667F4" w:rsidRDefault="002667F4" w:rsidP="002667F4">
      <w:pPr>
        <w:pStyle w:val="Noting"/>
        <w:numPr>
          <w:ilvl w:val="0"/>
          <w:numId w:val="34"/>
        </w:numPr>
        <w:spacing w:after="120"/>
        <w:contextualSpacing/>
        <w:rPr>
          <w:sz w:val="22"/>
          <w:szCs w:val="22"/>
          <w:lang w:eastAsia="de-DE"/>
        </w:rPr>
      </w:pPr>
      <w:r w:rsidRPr="002667F4">
        <w:rPr>
          <w:sz w:val="22"/>
          <w:szCs w:val="22"/>
          <w:lang w:eastAsia="de-DE"/>
        </w:rPr>
        <w:t xml:space="preserve">IALA Standard 1030 </w:t>
      </w:r>
      <w:proofErr w:type="spellStart"/>
      <w:r w:rsidRPr="002667F4">
        <w:rPr>
          <w:sz w:val="22"/>
          <w:szCs w:val="22"/>
          <w:lang w:eastAsia="de-DE"/>
        </w:rPr>
        <w:t>Radionavigation</w:t>
      </w:r>
      <w:proofErr w:type="spellEnd"/>
      <w:r w:rsidRPr="002667F4">
        <w:rPr>
          <w:sz w:val="22"/>
          <w:szCs w:val="22"/>
          <w:lang w:eastAsia="de-DE"/>
        </w:rPr>
        <w:t xml:space="preserve"> Service</w:t>
      </w:r>
    </w:p>
    <w:p w:rsidR="002667F4" w:rsidRPr="002667F4" w:rsidRDefault="002667F4" w:rsidP="002667F4">
      <w:pPr>
        <w:pStyle w:val="Noting"/>
        <w:numPr>
          <w:ilvl w:val="0"/>
          <w:numId w:val="34"/>
        </w:numPr>
        <w:spacing w:after="120"/>
        <w:contextualSpacing/>
        <w:rPr>
          <w:sz w:val="22"/>
          <w:szCs w:val="22"/>
          <w:lang w:eastAsia="de-DE"/>
        </w:rPr>
      </w:pPr>
      <w:r w:rsidRPr="002667F4">
        <w:rPr>
          <w:sz w:val="22"/>
          <w:szCs w:val="22"/>
          <w:lang w:eastAsia="de-DE"/>
        </w:rPr>
        <w:t>IALA Standard 1040 Vessel Traffic Services</w:t>
      </w:r>
    </w:p>
    <w:p w:rsidR="002667F4" w:rsidRPr="002667F4" w:rsidRDefault="002667F4" w:rsidP="002667F4">
      <w:pPr>
        <w:pStyle w:val="Noting"/>
        <w:numPr>
          <w:ilvl w:val="0"/>
          <w:numId w:val="34"/>
        </w:numPr>
        <w:spacing w:after="120"/>
        <w:contextualSpacing/>
        <w:rPr>
          <w:sz w:val="22"/>
          <w:szCs w:val="22"/>
          <w:lang w:eastAsia="de-DE"/>
        </w:rPr>
      </w:pPr>
      <w:r w:rsidRPr="002667F4">
        <w:rPr>
          <w:sz w:val="22"/>
          <w:szCs w:val="22"/>
          <w:lang w:eastAsia="de-DE"/>
        </w:rPr>
        <w:t>IALA Standard 1050 Training and Certification</w:t>
      </w:r>
    </w:p>
    <w:p w:rsidR="002667F4" w:rsidRPr="002667F4" w:rsidRDefault="002667F4" w:rsidP="002667F4">
      <w:pPr>
        <w:pStyle w:val="Noting"/>
        <w:numPr>
          <w:ilvl w:val="0"/>
          <w:numId w:val="34"/>
        </w:numPr>
        <w:spacing w:after="120"/>
        <w:contextualSpacing/>
        <w:rPr>
          <w:sz w:val="22"/>
          <w:szCs w:val="22"/>
          <w:lang w:eastAsia="de-DE"/>
        </w:rPr>
      </w:pPr>
      <w:r w:rsidRPr="002667F4">
        <w:rPr>
          <w:sz w:val="22"/>
          <w:szCs w:val="22"/>
          <w:lang w:eastAsia="de-DE"/>
        </w:rPr>
        <w:t>IALA Standard 1060 Digital Communication Technologies</w:t>
      </w:r>
    </w:p>
    <w:p w:rsidR="003E1488" w:rsidRPr="00CF4F9D" w:rsidRDefault="002667F4" w:rsidP="002667F4">
      <w:pPr>
        <w:pStyle w:val="Noting"/>
        <w:numPr>
          <w:ilvl w:val="0"/>
          <w:numId w:val="34"/>
        </w:numPr>
        <w:spacing w:after="120"/>
        <w:contextualSpacing/>
        <w:rPr>
          <w:sz w:val="22"/>
          <w:szCs w:val="22"/>
          <w:lang w:eastAsia="de-DE"/>
        </w:rPr>
      </w:pPr>
      <w:r w:rsidRPr="002667F4">
        <w:rPr>
          <w:sz w:val="22"/>
          <w:szCs w:val="22"/>
          <w:lang w:eastAsia="de-DE"/>
        </w:rPr>
        <w:t>IALA Standard 1070 Information Services</w:t>
      </w:r>
      <w:r w:rsidR="003E1488" w:rsidRPr="00CF4F9D">
        <w:rPr>
          <w:sz w:val="22"/>
          <w:szCs w:val="22"/>
          <w:lang w:eastAsia="de-DE"/>
        </w:rPr>
        <w:t>.</w:t>
      </w:r>
    </w:p>
    <w:p w:rsidR="003E1488" w:rsidRPr="0041768D" w:rsidRDefault="00B92712" w:rsidP="003E1488">
      <w:pPr>
        <w:pStyle w:val="Heading1"/>
      </w:pPr>
      <w:r>
        <w:t>Discussion</w:t>
      </w:r>
    </w:p>
    <w:p w:rsidR="00E63933" w:rsidRDefault="00AB4F74" w:rsidP="0086731F">
      <w:pPr>
        <w:pStyle w:val="Bullet3text"/>
        <w:ind w:left="567"/>
        <w:rPr>
          <w:rFonts w:ascii="Calibri" w:eastAsia="Times" w:hAnsi="Calibri"/>
          <w:sz w:val="22"/>
          <w:szCs w:val="22"/>
          <w:lang w:val="en-GB"/>
        </w:rPr>
      </w:pPr>
      <w:r>
        <w:rPr>
          <w:rFonts w:ascii="Calibri" w:eastAsia="Times" w:hAnsi="Calibri"/>
          <w:sz w:val="22"/>
          <w:szCs w:val="22"/>
          <w:lang w:val="en-GB"/>
        </w:rPr>
        <w:t xml:space="preserve">The review of the draft </w:t>
      </w:r>
      <w:r w:rsidRPr="00AB4F74">
        <w:rPr>
          <w:rFonts w:ascii="Calibri" w:eastAsia="Times" w:hAnsi="Calibri"/>
          <w:sz w:val="22"/>
          <w:szCs w:val="22"/>
          <w:lang w:val="en-GB"/>
        </w:rPr>
        <w:t>IAL</w:t>
      </w:r>
      <w:r>
        <w:rPr>
          <w:rFonts w:ascii="Calibri" w:eastAsia="Times" w:hAnsi="Calibri"/>
          <w:sz w:val="22"/>
          <w:szCs w:val="22"/>
          <w:lang w:val="en-GB"/>
        </w:rPr>
        <w:t>A Standard</w:t>
      </w:r>
      <w:r w:rsidR="00E63933">
        <w:rPr>
          <w:rFonts w:ascii="Calibri" w:eastAsia="Times" w:hAnsi="Calibri"/>
          <w:sz w:val="22"/>
          <w:szCs w:val="22"/>
          <w:lang w:val="en-GB"/>
        </w:rPr>
        <w:t>s</w:t>
      </w:r>
      <w:r>
        <w:rPr>
          <w:rFonts w:ascii="Calibri" w:eastAsia="Times" w:hAnsi="Calibri"/>
          <w:sz w:val="22"/>
          <w:szCs w:val="22"/>
          <w:lang w:val="en-GB"/>
        </w:rPr>
        <w:t xml:space="preserve"> highlighted </w:t>
      </w:r>
      <w:r w:rsidR="00E63933">
        <w:rPr>
          <w:rFonts w:ascii="Calibri" w:eastAsia="Times" w:hAnsi="Calibri"/>
          <w:sz w:val="22"/>
          <w:szCs w:val="22"/>
          <w:lang w:val="en-GB"/>
        </w:rPr>
        <w:t xml:space="preserve">a need for </w:t>
      </w:r>
      <w:r w:rsidR="00102010">
        <w:rPr>
          <w:rFonts w:ascii="Calibri" w:eastAsia="Times" w:hAnsi="Calibri"/>
          <w:sz w:val="22"/>
          <w:szCs w:val="22"/>
          <w:lang w:val="en-GB"/>
        </w:rPr>
        <w:t xml:space="preserve">the </w:t>
      </w:r>
      <w:r w:rsidR="00E63933">
        <w:rPr>
          <w:rFonts w:ascii="Calibri" w:eastAsia="Times" w:hAnsi="Calibri"/>
          <w:sz w:val="22"/>
          <w:szCs w:val="22"/>
          <w:lang w:val="en-GB"/>
        </w:rPr>
        <w:t xml:space="preserve">Standards to reflect the </w:t>
      </w:r>
      <w:r w:rsidR="00E63933" w:rsidRPr="00E63933">
        <w:rPr>
          <w:rFonts w:ascii="Calibri" w:eastAsia="Times" w:hAnsi="Calibri"/>
          <w:sz w:val="22"/>
          <w:szCs w:val="22"/>
          <w:lang w:val="en-GB"/>
        </w:rPr>
        <w:t xml:space="preserve">international framework for </w:t>
      </w:r>
      <w:r w:rsidR="00E63933">
        <w:rPr>
          <w:rFonts w:ascii="Calibri" w:eastAsia="Times" w:hAnsi="Calibri"/>
          <w:sz w:val="22"/>
          <w:szCs w:val="22"/>
          <w:lang w:val="en-GB"/>
        </w:rPr>
        <w:t>and Vessel Traffic Services</w:t>
      </w:r>
      <w:r w:rsidR="00E63933" w:rsidRPr="00E63933">
        <w:rPr>
          <w:rFonts w:ascii="Calibri" w:eastAsia="Times" w:hAnsi="Calibri"/>
          <w:sz w:val="22"/>
          <w:szCs w:val="22"/>
          <w:lang w:val="en-GB"/>
        </w:rPr>
        <w:t xml:space="preserve"> </w:t>
      </w:r>
      <w:r w:rsidR="00E63933">
        <w:rPr>
          <w:rFonts w:ascii="Calibri" w:eastAsia="Times" w:hAnsi="Calibri"/>
          <w:sz w:val="22"/>
          <w:szCs w:val="22"/>
          <w:lang w:val="en-GB"/>
        </w:rPr>
        <w:t xml:space="preserve">and </w:t>
      </w:r>
      <w:r w:rsidR="00E63933" w:rsidRPr="00E63933">
        <w:rPr>
          <w:rFonts w:ascii="Calibri" w:eastAsia="Times" w:hAnsi="Calibri"/>
          <w:sz w:val="22"/>
          <w:szCs w:val="22"/>
          <w:lang w:val="en-GB"/>
        </w:rPr>
        <w:t xml:space="preserve">aids to navigation </w:t>
      </w:r>
      <w:r w:rsidR="00E63933">
        <w:rPr>
          <w:rFonts w:ascii="Calibri" w:eastAsia="Times" w:hAnsi="Calibri"/>
          <w:sz w:val="22"/>
          <w:szCs w:val="22"/>
          <w:lang w:val="en-GB"/>
        </w:rPr>
        <w:t xml:space="preserve">as </w:t>
      </w:r>
      <w:r w:rsidR="00E63933" w:rsidRPr="00E63933">
        <w:rPr>
          <w:rFonts w:ascii="Calibri" w:eastAsia="Times" w:hAnsi="Calibri"/>
          <w:sz w:val="22"/>
          <w:szCs w:val="22"/>
          <w:lang w:val="en-GB"/>
        </w:rPr>
        <w:t xml:space="preserve">provided </w:t>
      </w:r>
      <w:r w:rsidR="00E63933">
        <w:rPr>
          <w:rFonts w:ascii="Calibri" w:eastAsia="Times" w:hAnsi="Calibri"/>
          <w:sz w:val="22"/>
          <w:szCs w:val="22"/>
          <w:lang w:val="en-GB"/>
        </w:rPr>
        <w:t>under</w:t>
      </w:r>
      <w:r w:rsidR="00E63933" w:rsidRPr="00E63933">
        <w:rPr>
          <w:rFonts w:ascii="Calibri" w:eastAsia="Times" w:hAnsi="Calibri"/>
          <w:sz w:val="22"/>
          <w:szCs w:val="22"/>
          <w:lang w:val="en-GB"/>
        </w:rPr>
        <w:t xml:space="preserve"> </w:t>
      </w:r>
      <w:r w:rsidR="00E63933">
        <w:rPr>
          <w:rFonts w:ascii="Calibri" w:eastAsia="Times" w:hAnsi="Calibri"/>
          <w:sz w:val="22"/>
          <w:szCs w:val="22"/>
          <w:lang w:val="en-GB"/>
        </w:rPr>
        <w:t xml:space="preserve">the </w:t>
      </w:r>
      <w:r w:rsidR="00E63933" w:rsidRPr="00E63933">
        <w:rPr>
          <w:rFonts w:ascii="Calibri" w:eastAsia="Times" w:hAnsi="Calibri"/>
          <w:sz w:val="22"/>
          <w:szCs w:val="22"/>
          <w:lang w:val="en-GB"/>
        </w:rPr>
        <w:t>International Convention on the Safety of Life at Sea 74/78 (SOLAS)</w:t>
      </w:r>
      <w:r w:rsidR="00FE4668">
        <w:rPr>
          <w:rFonts w:ascii="Calibri" w:eastAsia="Times" w:hAnsi="Calibri"/>
          <w:sz w:val="22"/>
          <w:szCs w:val="22"/>
          <w:lang w:val="en-GB"/>
        </w:rPr>
        <w:t xml:space="preserve"> </w:t>
      </w:r>
      <w:r w:rsidR="00E63933">
        <w:rPr>
          <w:rFonts w:ascii="Calibri" w:eastAsia="Times" w:hAnsi="Calibri"/>
          <w:sz w:val="22"/>
          <w:szCs w:val="22"/>
          <w:lang w:val="en-GB"/>
        </w:rPr>
        <w:t>Chapter 5 (Safety of Navigation)</w:t>
      </w:r>
      <w:r w:rsidR="00FE4668">
        <w:rPr>
          <w:rFonts w:ascii="Calibri" w:eastAsia="Times" w:hAnsi="Calibri"/>
          <w:sz w:val="22"/>
          <w:szCs w:val="22"/>
          <w:lang w:val="en-GB"/>
        </w:rPr>
        <w:t>.  In particular</w:t>
      </w:r>
      <w:r w:rsidR="00E63933">
        <w:rPr>
          <w:rFonts w:ascii="Calibri" w:eastAsia="Times" w:hAnsi="Calibri"/>
          <w:sz w:val="22"/>
          <w:szCs w:val="22"/>
          <w:lang w:val="en-GB"/>
        </w:rPr>
        <w:t>:</w:t>
      </w:r>
    </w:p>
    <w:p w:rsidR="00E63933" w:rsidRDefault="00E63933" w:rsidP="00E63933">
      <w:pPr>
        <w:pStyle w:val="Bullet3text"/>
        <w:numPr>
          <w:ilvl w:val="0"/>
          <w:numId w:val="31"/>
        </w:numPr>
        <w:rPr>
          <w:rFonts w:ascii="Calibri" w:eastAsia="Times" w:hAnsi="Calibri"/>
          <w:sz w:val="22"/>
          <w:szCs w:val="22"/>
          <w:lang w:val="en-GB"/>
        </w:rPr>
      </w:pPr>
      <w:r>
        <w:rPr>
          <w:rFonts w:ascii="Calibri" w:eastAsia="Times" w:hAnsi="Calibri"/>
          <w:sz w:val="22"/>
          <w:szCs w:val="22"/>
          <w:lang w:val="en-GB"/>
        </w:rPr>
        <w:t>Regulation 12 - Vessel Traffic Services, and</w:t>
      </w:r>
    </w:p>
    <w:p w:rsidR="00E63933" w:rsidRDefault="00E63933" w:rsidP="00E63933">
      <w:pPr>
        <w:pStyle w:val="Bullet3text"/>
        <w:numPr>
          <w:ilvl w:val="0"/>
          <w:numId w:val="31"/>
        </w:numPr>
        <w:rPr>
          <w:rFonts w:ascii="Calibri" w:eastAsia="Times" w:hAnsi="Calibri"/>
          <w:sz w:val="22"/>
          <w:szCs w:val="22"/>
          <w:lang w:val="en-GB"/>
        </w:rPr>
      </w:pPr>
      <w:r w:rsidRPr="00E63933">
        <w:rPr>
          <w:rFonts w:ascii="Calibri" w:eastAsia="Times" w:hAnsi="Calibri"/>
          <w:sz w:val="22"/>
          <w:szCs w:val="22"/>
          <w:lang w:val="en-GB"/>
        </w:rPr>
        <w:t xml:space="preserve">Regulation 13 </w:t>
      </w:r>
      <w:r>
        <w:rPr>
          <w:rFonts w:ascii="Calibri" w:eastAsia="Times" w:hAnsi="Calibri"/>
          <w:sz w:val="22"/>
          <w:szCs w:val="22"/>
          <w:lang w:val="en-GB"/>
        </w:rPr>
        <w:t>-</w:t>
      </w:r>
      <w:r w:rsidRPr="00E63933">
        <w:rPr>
          <w:rFonts w:ascii="Calibri" w:eastAsia="Times" w:hAnsi="Calibri"/>
          <w:sz w:val="22"/>
          <w:szCs w:val="22"/>
          <w:lang w:val="en-GB"/>
        </w:rPr>
        <w:t xml:space="preserve"> Establishment and operation of aids to navigation</w:t>
      </w:r>
    </w:p>
    <w:p w:rsidR="002F76F9" w:rsidRDefault="002F76F9" w:rsidP="00FE4668">
      <w:pPr>
        <w:pStyle w:val="Bullet3text"/>
        <w:ind w:left="567"/>
        <w:rPr>
          <w:rFonts w:ascii="Calibri" w:eastAsia="Times" w:hAnsi="Calibri"/>
          <w:sz w:val="22"/>
          <w:szCs w:val="22"/>
          <w:lang w:val="en-GB"/>
        </w:rPr>
      </w:pPr>
      <w:r w:rsidRPr="002F76F9">
        <w:rPr>
          <w:rFonts w:ascii="Calibri" w:eastAsia="Times" w:hAnsi="Calibri"/>
          <w:sz w:val="22"/>
          <w:szCs w:val="22"/>
          <w:lang w:val="en-GB"/>
        </w:rPr>
        <w:t xml:space="preserve">SOLAS states that Contracting Governments planning and implementing VTS shall, wherever possible, follow the guidelines developed by the Organization.  </w:t>
      </w:r>
    </w:p>
    <w:p w:rsidR="00FE4668" w:rsidRDefault="00FE4668" w:rsidP="00FE4668">
      <w:pPr>
        <w:pStyle w:val="Bullet3text"/>
        <w:ind w:left="567"/>
        <w:rPr>
          <w:rFonts w:ascii="Calibri" w:eastAsia="Times" w:hAnsi="Calibri"/>
          <w:sz w:val="22"/>
          <w:szCs w:val="22"/>
          <w:lang w:val="en-GB"/>
        </w:rPr>
      </w:pPr>
      <w:r w:rsidRPr="00FE4668">
        <w:rPr>
          <w:rFonts w:ascii="Calibri" w:eastAsia="Times" w:hAnsi="Calibri"/>
          <w:sz w:val="22"/>
          <w:szCs w:val="22"/>
          <w:lang w:val="en-GB"/>
        </w:rPr>
        <w:t>IMO Resol</w:t>
      </w:r>
      <w:r>
        <w:rPr>
          <w:rFonts w:ascii="Calibri" w:eastAsia="Times" w:hAnsi="Calibri"/>
          <w:sz w:val="22"/>
          <w:szCs w:val="22"/>
          <w:lang w:val="en-GB"/>
        </w:rPr>
        <w:t xml:space="preserve">ution </w:t>
      </w:r>
      <w:proofErr w:type="gramStart"/>
      <w:r>
        <w:rPr>
          <w:rFonts w:ascii="Calibri" w:eastAsia="Times" w:hAnsi="Calibri"/>
          <w:sz w:val="22"/>
          <w:szCs w:val="22"/>
          <w:lang w:val="en-GB"/>
        </w:rPr>
        <w:t>A.857(</w:t>
      </w:r>
      <w:proofErr w:type="gramEnd"/>
      <w:r>
        <w:rPr>
          <w:rFonts w:ascii="Calibri" w:eastAsia="Times" w:hAnsi="Calibri"/>
          <w:sz w:val="22"/>
          <w:szCs w:val="22"/>
          <w:lang w:val="en-GB"/>
        </w:rPr>
        <w:t>20) Vessel Traffic S</w:t>
      </w:r>
      <w:r w:rsidRPr="00FE4668">
        <w:rPr>
          <w:rFonts w:ascii="Calibri" w:eastAsia="Times" w:hAnsi="Calibri"/>
          <w:sz w:val="22"/>
          <w:szCs w:val="22"/>
          <w:lang w:val="en-GB"/>
        </w:rPr>
        <w:t xml:space="preserve">ervices </w:t>
      </w:r>
      <w:r>
        <w:rPr>
          <w:rFonts w:ascii="Calibri" w:eastAsia="Times" w:hAnsi="Calibri"/>
          <w:sz w:val="22"/>
          <w:szCs w:val="22"/>
          <w:lang w:val="en-GB"/>
        </w:rPr>
        <w:t>defines a Vessel Traffic S</w:t>
      </w:r>
      <w:r w:rsidRPr="00FE4668">
        <w:rPr>
          <w:rFonts w:ascii="Calibri" w:eastAsia="Times" w:hAnsi="Calibri"/>
          <w:sz w:val="22"/>
          <w:szCs w:val="22"/>
          <w:lang w:val="en-GB"/>
        </w:rPr>
        <w:t xml:space="preserve">ervice </w:t>
      </w:r>
      <w:r>
        <w:rPr>
          <w:rFonts w:ascii="Calibri" w:eastAsia="Times" w:hAnsi="Calibri"/>
          <w:sz w:val="22"/>
          <w:szCs w:val="22"/>
          <w:lang w:val="en-GB"/>
        </w:rPr>
        <w:t>a</w:t>
      </w:r>
      <w:r w:rsidR="00877B39">
        <w:rPr>
          <w:rFonts w:ascii="Calibri" w:eastAsia="Times" w:hAnsi="Calibri"/>
          <w:sz w:val="22"/>
          <w:szCs w:val="22"/>
          <w:lang w:val="en-GB"/>
        </w:rPr>
        <w:t>s</w:t>
      </w:r>
      <w:r>
        <w:rPr>
          <w:rFonts w:ascii="Calibri" w:eastAsia="Times" w:hAnsi="Calibri"/>
          <w:sz w:val="22"/>
          <w:szCs w:val="22"/>
          <w:lang w:val="en-GB"/>
        </w:rPr>
        <w:t>:</w:t>
      </w:r>
    </w:p>
    <w:p w:rsidR="00FE4668" w:rsidRPr="00FE4668" w:rsidRDefault="00FE4668" w:rsidP="00FE4668">
      <w:pPr>
        <w:pStyle w:val="Bullet3text"/>
        <w:ind w:left="1440"/>
        <w:rPr>
          <w:rFonts w:ascii="Calibri" w:eastAsia="Times" w:hAnsi="Calibri"/>
          <w:sz w:val="22"/>
          <w:szCs w:val="22"/>
          <w:lang w:val="en-GB"/>
        </w:rPr>
      </w:pPr>
      <w:r w:rsidRPr="00FE4668">
        <w:rPr>
          <w:rFonts w:ascii="Calibri" w:eastAsia="Times" w:hAnsi="Calibri"/>
          <w:i/>
          <w:sz w:val="22"/>
          <w:szCs w:val="22"/>
          <w:lang w:val="en-GB"/>
        </w:rPr>
        <w:t>A service implemented by a Competent Authority, designed to improve the safety and efficiency of vessel traffic and to protect the environment</w:t>
      </w:r>
      <w:r w:rsidRPr="00FE4668">
        <w:rPr>
          <w:rFonts w:ascii="Calibri" w:eastAsia="Times" w:hAnsi="Calibri"/>
          <w:sz w:val="22"/>
          <w:szCs w:val="22"/>
          <w:lang w:val="en-GB"/>
        </w:rPr>
        <w:t xml:space="preserve">. </w:t>
      </w:r>
    </w:p>
    <w:p w:rsidR="00FE4668" w:rsidRDefault="00FE4668" w:rsidP="00FE4668">
      <w:pPr>
        <w:pStyle w:val="Bullet3text"/>
        <w:ind w:left="567"/>
        <w:rPr>
          <w:rFonts w:ascii="Calibri" w:eastAsia="Times" w:hAnsi="Calibri"/>
          <w:sz w:val="22"/>
          <w:szCs w:val="22"/>
          <w:lang w:val="en-GB"/>
        </w:rPr>
      </w:pPr>
      <w:r>
        <w:rPr>
          <w:rFonts w:ascii="Calibri" w:eastAsia="Times" w:hAnsi="Calibri"/>
          <w:sz w:val="22"/>
          <w:szCs w:val="22"/>
          <w:lang w:val="en-GB"/>
        </w:rPr>
        <w:t xml:space="preserve">Further, it defines the </w:t>
      </w:r>
      <w:r w:rsidR="002667F4">
        <w:rPr>
          <w:rFonts w:ascii="Calibri" w:eastAsia="Times" w:hAnsi="Calibri"/>
          <w:sz w:val="22"/>
          <w:szCs w:val="22"/>
          <w:lang w:val="en-GB"/>
        </w:rPr>
        <w:t>Competent A</w:t>
      </w:r>
      <w:r w:rsidRPr="00FE4668">
        <w:rPr>
          <w:rFonts w:ascii="Calibri" w:eastAsia="Times" w:hAnsi="Calibri"/>
          <w:sz w:val="22"/>
          <w:szCs w:val="22"/>
          <w:lang w:val="en-GB"/>
        </w:rPr>
        <w:t xml:space="preserve">uthority </w:t>
      </w:r>
      <w:r>
        <w:rPr>
          <w:rFonts w:ascii="Calibri" w:eastAsia="Times" w:hAnsi="Calibri"/>
          <w:sz w:val="22"/>
          <w:szCs w:val="22"/>
          <w:lang w:val="en-GB"/>
        </w:rPr>
        <w:t>as:</w:t>
      </w:r>
    </w:p>
    <w:p w:rsidR="00FE4668" w:rsidRPr="00FE4668" w:rsidRDefault="00FE4668" w:rsidP="00FE4668">
      <w:pPr>
        <w:pStyle w:val="Bullet3text"/>
        <w:ind w:left="1440"/>
        <w:rPr>
          <w:rFonts w:ascii="Calibri" w:eastAsia="Times" w:hAnsi="Calibri"/>
          <w:i/>
          <w:sz w:val="22"/>
          <w:szCs w:val="22"/>
          <w:lang w:val="en-GB"/>
        </w:rPr>
      </w:pPr>
      <w:r w:rsidRPr="00FE4668">
        <w:rPr>
          <w:rFonts w:ascii="Calibri" w:eastAsia="Times" w:hAnsi="Calibri"/>
          <w:i/>
          <w:sz w:val="22"/>
          <w:szCs w:val="22"/>
          <w:lang w:val="en-GB"/>
        </w:rPr>
        <w:t>The authority made responsible, in whole or in part, by the Government for safety, including environmental safety, and efficiency of vessel traffic and the protection of the environment.</w:t>
      </w:r>
    </w:p>
    <w:p w:rsidR="00EC4348" w:rsidRDefault="00102010" w:rsidP="00EC4348">
      <w:pPr>
        <w:pStyle w:val="Bullet3text"/>
        <w:ind w:left="567"/>
        <w:rPr>
          <w:rFonts w:ascii="Calibri" w:eastAsia="Times" w:hAnsi="Calibri"/>
          <w:sz w:val="22"/>
          <w:szCs w:val="22"/>
          <w:lang w:val="en-GB"/>
        </w:rPr>
      </w:pPr>
      <w:r>
        <w:rPr>
          <w:rFonts w:ascii="Calibri" w:eastAsia="Times" w:hAnsi="Calibri"/>
          <w:sz w:val="22"/>
          <w:szCs w:val="22"/>
          <w:lang w:val="en-GB"/>
        </w:rPr>
        <w:t>The</w:t>
      </w:r>
      <w:r w:rsidR="004F7E75">
        <w:rPr>
          <w:rFonts w:ascii="Calibri" w:eastAsia="Times" w:hAnsi="Calibri"/>
          <w:sz w:val="22"/>
          <w:szCs w:val="22"/>
          <w:lang w:val="en-GB"/>
        </w:rPr>
        <w:t xml:space="preserve"> draft Standard</w:t>
      </w:r>
      <w:r>
        <w:rPr>
          <w:rFonts w:ascii="Calibri" w:eastAsia="Times" w:hAnsi="Calibri"/>
          <w:sz w:val="22"/>
          <w:szCs w:val="22"/>
          <w:lang w:val="en-GB"/>
        </w:rPr>
        <w:t>s</w:t>
      </w:r>
      <w:r w:rsidR="004F7E75">
        <w:rPr>
          <w:rFonts w:ascii="Calibri" w:eastAsia="Times" w:hAnsi="Calibri"/>
          <w:sz w:val="22"/>
          <w:szCs w:val="22"/>
          <w:lang w:val="en-GB"/>
        </w:rPr>
        <w:t xml:space="preserve"> </w:t>
      </w:r>
      <w:r w:rsidR="00EC4348">
        <w:rPr>
          <w:rFonts w:ascii="Calibri" w:eastAsia="Times" w:hAnsi="Calibri"/>
          <w:sz w:val="22"/>
          <w:szCs w:val="22"/>
          <w:lang w:val="en-GB"/>
        </w:rPr>
        <w:t xml:space="preserve">do not refer to “Competent Authorities”.  </w:t>
      </w:r>
      <w:r w:rsidR="002667F4">
        <w:rPr>
          <w:rFonts w:ascii="Calibri" w:eastAsia="Times" w:hAnsi="Calibri"/>
          <w:sz w:val="22"/>
          <w:szCs w:val="22"/>
          <w:lang w:val="en-GB"/>
        </w:rPr>
        <w:t>This situation may cause some confusion amongst governments in giving effect to their international obligations under SOLAS.</w:t>
      </w:r>
      <w:r w:rsidR="00EC4348">
        <w:rPr>
          <w:rFonts w:ascii="Calibri" w:eastAsia="Times" w:hAnsi="Calibri"/>
          <w:sz w:val="22"/>
          <w:szCs w:val="22"/>
          <w:lang w:val="en-GB"/>
        </w:rPr>
        <w:t xml:space="preserve">  </w:t>
      </w:r>
      <w:r w:rsidR="00B75BF3">
        <w:rPr>
          <w:rFonts w:ascii="Calibri" w:eastAsia="Times" w:hAnsi="Calibri"/>
          <w:sz w:val="22"/>
          <w:szCs w:val="22"/>
          <w:lang w:val="en-GB"/>
        </w:rPr>
        <w:t>Furthermore, a conclusion from the VTS2016 Symposium was that the legislative relationship between VTS and AtoN need to be considered in the light of international conventions.</w:t>
      </w:r>
    </w:p>
    <w:p w:rsidR="008205C5" w:rsidRDefault="00EC4348" w:rsidP="00EC4348">
      <w:pPr>
        <w:pStyle w:val="Bullet3text"/>
        <w:ind w:left="567"/>
        <w:rPr>
          <w:rFonts w:ascii="Calibri" w:eastAsia="Times" w:hAnsi="Calibri"/>
          <w:sz w:val="22"/>
          <w:szCs w:val="22"/>
          <w:lang w:val="en-GB"/>
        </w:rPr>
      </w:pPr>
      <w:r>
        <w:rPr>
          <w:rFonts w:ascii="Calibri" w:eastAsia="Times" w:hAnsi="Calibri"/>
          <w:sz w:val="22"/>
          <w:szCs w:val="22"/>
          <w:lang w:val="en-GB"/>
        </w:rPr>
        <w:t>It is the view of the Committee that</w:t>
      </w:r>
      <w:r w:rsidR="008205C5">
        <w:rPr>
          <w:rFonts w:ascii="Calibri" w:eastAsia="Times" w:hAnsi="Calibri"/>
          <w:sz w:val="22"/>
          <w:szCs w:val="22"/>
          <w:lang w:val="en-GB"/>
        </w:rPr>
        <w:t xml:space="preserve"> the international framework for AtoN and VTS provided in SOLAS </w:t>
      </w:r>
      <w:r>
        <w:rPr>
          <w:rFonts w:ascii="Calibri" w:eastAsia="Times" w:hAnsi="Calibri"/>
          <w:sz w:val="22"/>
          <w:szCs w:val="22"/>
          <w:lang w:val="en-GB"/>
        </w:rPr>
        <w:t xml:space="preserve">and the associated </w:t>
      </w:r>
      <w:r w:rsidR="008205C5">
        <w:rPr>
          <w:rFonts w:ascii="Calibri" w:eastAsia="Times" w:hAnsi="Calibri"/>
          <w:sz w:val="22"/>
          <w:szCs w:val="22"/>
          <w:lang w:val="en-GB"/>
        </w:rPr>
        <w:t xml:space="preserve">legislative arrangements for VTS and AtoN </w:t>
      </w:r>
      <w:r>
        <w:rPr>
          <w:rFonts w:ascii="Calibri" w:eastAsia="Times" w:hAnsi="Calibri"/>
          <w:sz w:val="22"/>
          <w:szCs w:val="22"/>
          <w:lang w:val="en-GB"/>
        </w:rPr>
        <w:t>in countries should</w:t>
      </w:r>
      <w:r w:rsidR="008205C5">
        <w:rPr>
          <w:rFonts w:ascii="Calibri" w:eastAsia="Times" w:hAnsi="Calibri"/>
          <w:sz w:val="22"/>
          <w:szCs w:val="22"/>
          <w:lang w:val="en-GB"/>
        </w:rPr>
        <w:t xml:space="preserve"> be reflected in </w:t>
      </w:r>
      <w:r>
        <w:rPr>
          <w:rFonts w:ascii="Calibri" w:eastAsia="Times" w:hAnsi="Calibri"/>
          <w:sz w:val="22"/>
          <w:szCs w:val="22"/>
          <w:lang w:val="en-GB"/>
        </w:rPr>
        <w:t xml:space="preserve">the proposed </w:t>
      </w:r>
      <w:r w:rsidR="008205C5">
        <w:rPr>
          <w:rFonts w:ascii="Calibri" w:eastAsia="Times" w:hAnsi="Calibri"/>
          <w:sz w:val="22"/>
          <w:szCs w:val="22"/>
          <w:lang w:val="en-GB"/>
        </w:rPr>
        <w:t xml:space="preserve">IALA Standards.  </w:t>
      </w:r>
    </w:p>
    <w:p w:rsidR="002F76F9" w:rsidRDefault="008205C5" w:rsidP="00EC4348">
      <w:pPr>
        <w:pStyle w:val="Bullet3text"/>
        <w:ind w:left="567"/>
        <w:rPr>
          <w:rFonts w:ascii="Calibri" w:eastAsia="Times" w:hAnsi="Calibri"/>
          <w:sz w:val="22"/>
          <w:szCs w:val="22"/>
          <w:lang w:val="en-GB"/>
        </w:rPr>
      </w:pPr>
      <w:r>
        <w:rPr>
          <w:rFonts w:ascii="Calibri" w:eastAsia="Times" w:hAnsi="Calibri"/>
          <w:sz w:val="22"/>
          <w:szCs w:val="22"/>
          <w:lang w:val="en-GB"/>
        </w:rPr>
        <w:t xml:space="preserve">To address the confusion the Committee suggests the following </w:t>
      </w:r>
      <w:r w:rsidR="00AE2D7F">
        <w:rPr>
          <w:rFonts w:ascii="Calibri" w:eastAsia="Times" w:hAnsi="Calibri"/>
          <w:sz w:val="22"/>
          <w:szCs w:val="22"/>
          <w:lang w:val="en-GB"/>
        </w:rPr>
        <w:t xml:space="preserve">minor </w:t>
      </w:r>
      <w:r w:rsidR="007A7F5B">
        <w:rPr>
          <w:rFonts w:ascii="Calibri" w:eastAsia="Times" w:hAnsi="Calibri"/>
          <w:sz w:val="22"/>
          <w:szCs w:val="22"/>
          <w:lang w:val="en-GB"/>
        </w:rPr>
        <w:t>amendments</w:t>
      </w:r>
      <w:r>
        <w:rPr>
          <w:rFonts w:ascii="Calibri" w:eastAsia="Times" w:hAnsi="Calibri"/>
          <w:sz w:val="22"/>
          <w:szCs w:val="22"/>
          <w:lang w:val="en-GB"/>
        </w:rPr>
        <w:t xml:space="preserve"> to the d</w:t>
      </w:r>
      <w:r w:rsidRPr="008205C5">
        <w:rPr>
          <w:rFonts w:ascii="Calibri" w:eastAsia="Times" w:hAnsi="Calibri"/>
          <w:sz w:val="22"/>
          <w:szCs w:val="22"/>
          <w:lang w:val="en-GB"/>
        </w:rPr>
        <w:t>raft IALA Standard</w:t>
      </w:r>
      <w:r w:rsidR="00EC4348">
        <w:rPr>
          <w:rFonts w:ascii="Calibri" w:eastAsia="Times" w:hAnsi="Calibri"/>
          <w:sz w:val="22"/>
          <w:szCs w:val="22"/>
          <w:lang w:val="en-GB"/>
        </w:rPr>
        <w:t>s</w:t>
      </w:r>
      <w:r w:rsidR="007A7F5B">
        <w:rPr>
          <w:rFonts w:ascii="Calibri" w:eastAsia="Times" w:hAnsi="Calibri"/>
          <w:sz w:val="22"/>
          <w:szCs w:val="22"/>
          <w:lang w:val="en-GB"/>
        </w:rPr>
        <w:t>:</w:t>
      </w:r>
    </w:p>
    <w:p w:rsidR="002F76F9" w:rsidRDefault="002F76F9">
      <w:pPr>
        <w:rPr>
          <w:rFonts w:ascii="Calibri" w:eastAsia="Times" w:hAnsi="Calibri"/>
          <w:szCs w:val="22"/>
          <w:lang w:eastAsia="en-GB"/>
        </w:rPr>
      </w:pPr>
      <w:r>
        <w:rPr>
          <w:rFonts w:ascii="Calibri" w:eastAsia="Times" w:hAnsi="Calibri"/>
          <w:szCs w:val="22"/>
        </w:rPr>
        <w:br w:type="page"/>
      </w:r>
    </w:p>
    <w:p w:rsidR="007A7F5B" w:rsidRDefault="007A7F5B" w:rsidP="00EC4348">
      <w:pPr>
        <w:pStyle w:val="Bullet3text"/>
        <w:ind w:left="567"/>
        <w:rPr>
          <w:rFonts w:ascii="Calibri" w:eastAsia="Times" w:hAnsi="Calibri"/>
          <w:sz w:val="22"/>
          <w:szCs w:val="22"/>
          <w:lang w:val="en-GB"/>
        </w:rPr>
      </w:pPr>
    </w:p>
    <w:p w:rsidR="007A7F5B" w:rsidRPr="00AE2D7F" w:rsidRDefault="007A7F5B" w:rsidP="00BE2596">
      <w:pPr>
        <w:pStyle w:val="Bullet3text"/>
        <w:numPr>
          <w:ilvl w:val="0"/>
          <w:numId w:val="30"/>
        </w:numPr>
        <w:ind w:left="1701" w:hanging="425"/>
        <w:rPr>
          <w:rFonts w:ascii="Calibri" w:eastAsia="Times" w:hAnsi="Calibri"/>
          <w:sz w:val="22"/>
          <w:szCs w:val="22"/>
          <w:u w:val="single"/>
          <w:lang w:val="en-GB"/>
        </w:rPr>
      </w:pPr>
      <w:r w:rsidRPr="00AE2D7F">
        <w:rPr>
          <w:rFonts w:ascii="Calibri" w:eastAsia="Times" w:hAnsi="Calibri"/>
          <w:sz w:val="22"/>
          <w:szCs w:val="22"/>
          <w:u w:val="single"/>
          <w:lang w:val="en-GB"/>
        </w:rPr>
        <w:t>Se</w:t>
      </w:r>
      <w:r w:rsidR="00AE2D7F" w:rsidRPr="00AE2D7F">
        <w:rPr>
          <w:rFonts w:ascii="Calibri" w:eastAsia="Times" w:hAnsi="Calibri"/>
          <w:sz w:val="22"/>
          <w:szCs w:val="22"/>
          <w:u w:val="single"/>
          <w:lang w:val="en-GB"/>
        </w:rPr>
        <w:t>c</w:t>
      </w:r>
      <w:r w:rsidRPr="00AE2D7F">
        <w:rPr>
          <w:rFonts w:ascii="Calibri" w:eastAsia="Times" w:hAnsi="Calibri"/>
          <w:sz w:val="22"/>
          <w:szCs w:val="22"/>
          <w:u w:val="single"/>
          <w:lang w:val="en-GB"/>
        </w:rPr>
        <w:t>tion I Introduction</w:t>
      </w:r>
    </w:p>
    <w:p w:rsidR="00AE2D7F" w:rsidRDefault="00AE2D7F" w:rsidP="00AE2D7F">
      <w:pPr>
        <w:pStyle w:val="Bullet3text"/>
        <w:ind w:left="1701"/>
        <w:rPr>
          <w:rFonts w:ascii="Calibri" w:eastAsia="Times" w:hAnsi="Calibri"/>
          <w:sz w:val="22"/>
          <w:szCs w:val="22"/>
          <w:lang w:val="en-GB"/>
        </w:rPr>
      </w:pPr>
      <w:r w:rsidRPr="00AE2D7F">
        <w:rPr>
          <w:rFonts w:ascii="Calibri" w:eastAsia="Times" w:hAnsi="Calibri"/>
          <w:sz w:val="22"/>
          <w:szCs w:val="22"/>
          <w:lang w:val="en-GB"/>
        </w:rPr>
        <w:t xml:space="preserve">IALA publishes Standards, Recommendations, </w:t>
      </w:r>
      <w:r w:rsidRPr="00BF30A2">
        <w:rPr>
          <w:rFonts w:ascii="Calibri" w:eastAsia="Times" w:hAnsi="Calibri"/>
          <w:strike/>
          <w:sz w:val="22"/>
          <w:szCs w:val="22"/>
          <w:lang w:val="en-GB"/>
        </w:rPr>
        <w:t>and</w:t>
      </w:r>
      <w:r w:rsidRPr="00AE2D7F">
        <w:rPr>
          <w:rFonts w:ascii="Calibri" w:eastAsia="Times" w:hAnsi="Calibri"/>
          <w:sz w:val="22"/>
          <w:szCs w:val="22"/>
          <w:lang w:val="en-GB"/>
        </w:rPr>
        <w:t xml:space="preserve"> Guidelines</w:t>
      </w:r>
      <w:r w:rsidR="00BF30A2">
        <w:rPr>
          <w:rFonts w:ascii="Calibri" w:eastAsia="Times" w:hAnsi="Calibri"/>
          <w:sz w:val="22"/>
          <w:szCs w:val="22"/>
          <w:lang w:val="en-GB"/>
        </w:rPr>
        <w:t xml:space="preserve"> and </w:t>
      </w:r>
      <w:r w:rsidR="00BF30A2" w:rsidRPr="00BF30A2">
        <w:rPr>
          <w:rFonts w:ascii="Calibri" w:eastAsia="Times" w:hAnsi="Calibri"/>
          <w:sz w:val="22"/>
          <w:szCs w:val="22"/>
          <w:highlight w:val="yellow"/>
          <w:lang w:val="en-GB"/>
        </w:rPr>
        <w:t>Model Courses</w:t>
      </w:r>
      <w:r w:rsidRPr="00AE2D7F">
        <w:rPr>
          <w:rFonts w:ascii="Calibri" w:eastAsia="Times" w:hAnsi="Calibri"/>
          <w:sz w:val="22"/>
          <w:szCs w:val="22"/>
          <w:lang w:val="en-GB"/>
        </w:rPr>
        <w:t xml:space="preserve"> for the global harmonisation of the provision,</w:t>
      </w:r>
      <w:r>
        <w:rPr>
          <w:rFonts w:ascii="Calibri" w:eastAsia="Times" w:hAnsi="Calibri"/>
          <w:sz w:val="22"/>
          <w:szCs w:val="22"/>
          <w:lang w:val="en-GB"/>
        </w:rPr>
        <w:t xml:space="preserve"> </w:t>
      </w:r>
      <w:r w:rsidRPr="00AE2D7F">
        <w:rPr>
          <w:rFonts w:ascii="Calibri" w:eastAsia="Times" w:hAnsi="Calibri"/>
          <w:sz w:val="22"/>
          <w:szCs w:val="22"/>
          <w:lang w:val="en-GB"/>
        </w:rPr>
        <w:t xml:space="preserve">maintenance, and operation of </w:t>
      </w:r>
      <w:r w:rsidRPr="00EE16A4">
        <w:rPr>
          <w:rFonts w:ascii="Calibri" w:eastAsia="Times" w:hAnsi="Calibri"/>
          <w:sz w:val="22"/>
          <w:szCs w:val="22"/>
          <w:lang w:val="en-GB"/>
        </w:rPr>
        <w:t>marine aids to navigation</w:t>
      </w:r>
      <w:r w:rsidR="00EE16A4">
        <w:rPr>
          <w:rFonts w:ascii="Calibri" w:eastAsia="Times" w:hAnsi="Calibri"/>
          <w:sz w:val="22"/>
          <w:szCs w:val="22"/>
          <w:lang w:val="en-GB"/>
        </w:rPr>
        <w:t xml:space="preserve"> </w:t>
      </w:r>
      <w:r w:rsidR="00EE16A4" w:rsidRPr="00EE16A4">
        <w:rPr>
          <w:rFonts w:ascii="Calibri" w:eastAsia="Times" w:hAnsi="Calibri"/>
          <w:sz w:val="22"/>
          <w:szCs w:val="22"/>
          <w:highlight w:val="yellow"/>
          <w:lang w:val="en-GB"/>
        </w:rPr>
        <w:t>and</w:t>
      </w:r>
      <w:r w:rsidRPr="00EE16A4">
        <w:rPr>
          <w:rFonts w:ascii="Calibri" w:eastAsia="Times" w:hAnsi="Calibri"/>
          <w:sz w:val="22"/>
          <w:szCs w:val="22"/>
          <w:highlight w:val="yellow"/>
          <w:lang w:val="en-GB"/>
        </w:rPr>
        <w:t xml:space="preserve"> V</w:t>
      </w:r>
      <w:r w:rsidRPr="00AE2D7F">
        <w:rPr>
          <w:rFonts w:ascii="Calibri" w:eastAsia="Times" w:hAnsi="Calibri"/>
          <w:sz w:val="22"/>
          <w:szCs w:val="22"/>
          <w:highlight w:val="yellow"/>
          <w:lang w:val="en-GB"/>
        </w:rPr>
        <w:t>essel Traffic Services,</w:t>
      </w:r>
      <w:r w:rsidRPr="00AE2D7F">
        <w:rPr>
          <w:rFonts w:ascii="Calibri" w:eastAsia="Times" w:hAnsi="Calibri"/>
          <w:sz w:val="22"/>
          <w:szCs w:val="22"/>
          <w:lang w:val="en-GB"/>
        </w:rPr>
        <w:t xml:space="preserve"> to foster the safe, economic, and efficient movement of</w:t>
      </w:r>
      <w:r>
        <w:rPr>
          <w:rFonts w:ascii="Calibri" w:eastAsia="Times" w:hAnsi="Calibri"/>
          <w:sz w:val="22"/>
          <w:szCs w:val="22"/>
          <w:lang w:val="en-GB"/>
        </w:rPr>
        <w:t xml:space="preserve"> </w:t>
      </w:r>
      <w:r w:rsidRPr="00AE2D7F">
        <w:rPr>
          <w:rFonts w:ascii="Calibri" w:eastAsia="Times" w:hAnsi="Calibri"/>
          <w:sz w:val="22"/>
          <w:szCs w:val="22"/>
          <w:lang w:val="en-GB"/>
        </w:rPr>
        <w:t>vessels, and for the protection of the environment.</w:t>
      </w:r>
    </w:p>
    <w:p w:rsidR="00AE2D7F" w:rsidRPr="00AE2D7F" w:rsidRDefault="00AE2D7F" w:rsidP="00BE2596">
      <w:pPr>
        <w:pStyle w:val="Bullet3text"/>
        <w:numPr>
          <w:ilvl w:val="0"/>
          <w:numId w:val="30"/>
        </w:numPr>
        <w:ind w:left="1701" w:hanging="425"/>
        <w:rPr>
          <w:rFonts w:ascii="Calibri" w:eastAsia="Times" w:hAnsi="Calibri"/>
          <w:sz w:val="22"/>
          <w:szCs w:val="22"/>
          <w:u w:val="single"/>
          <w:lang w:val="en-GB"/>
        </w:rPr>
      </w:pPr>
      <w:r w:rsidRPr="00AE2D7F">
        <w:rPr>
          <w:rFonts w:ascii="Calibri" w:eastAsia="Times" w:hAnsi="Calibri"/>
          <w:sz w:val="22"/>
          <w:szCs w:val="22"/>
          <w:u w:val="single"/>
          <w:lang w:val="en-GB"/>
        </w:rPr>
        <w:t>Section 2 Purpose</w:t>
      </w:r>
    </w:p>
    <w:p w:rsidR="00AE2D7F" w:rsidRDefault="00AE2D7F" w:rsidP="00EC4348">
      <w:pPr>
        <w:pStyle w:val="Bullet3text"/>
        <w:ind w:left="1701"/>
        <w:rPr>
          <w:rFonts w:ascii="Calibri" w:eastAsia="Times" w:hAnsi="Calibri"/>
          <w:sz w:val="22"/>
          <w:szCs w:val="22"/>
          <w:lang w:val="en-GB"/>
        </w:rPr>
      </w:pPr>
      <w:r w:rsidRPr="00AE2D7F">
        <w:rPr>
          <w:rFonts w:ascii="Calibri" w:eastAsia="Times" w:hAnsi="Calibri"/>
          <w:sz w:val="22"/>
          <w:szCs w:val="22"/>
          <w:lang w:val="en-GB"/>
        </w:rPr>
        <w:t>IALA Standards are suitable for direct citation by States in the interest of an efficient and harmonised global</w:t>
      </w:r>
      <w:r>
        <w:rPr>
          <w:rFonts w:ascii="Calibri" w:eastAsia="Times" w:hAnsi="Calibri"/>
          <w:sz w:val="22"/>
          <w:szCs w:val="22"/>
          <w:lang w:val="en-GB"/>
        </w:rPr>
        <w:t xml:space="preserve"> </w:t>
      </w:r>
      <w:r w:rsidRPr="00AE2D7F">
        <w:rPr>
          <w:rFonts w:ascii="Calibri" w:eastAsia="Times" w:hAnsi="Calibri"/>
          <w:sz w:val="22"/>
          <w:szCs w:val="22"/>
          <w:lang w:val="en-GB"/>
        </w:rPr>
        <w:t xml:space="preserve">network of </w:t>
      </w:r>
      <w:r w:rsidRPr="003645C3">
        <w:rPr>
          <w:rFonts w:ascii="Calibri" w:eastAsia="Times" w:hAnsi="Calibri"/>
          <w:sz w:val="22"/>
          <w:szCs w:val="22"/>
          <w:lang w:val="en-GB"/>
        </w:rPr>
        <w:t xml:space="preserve">aids to navigation </w:t>
      </w:r>
      <w:r w:rsidRPr="00EC4348">
        <w:rPr>
          <w:rFonts w:ascii="Calibri" w:eastAsia="Times" w:hAnsi="Calibri"/>
          <w:strike/>
          <w:sz w:val="22"/>
          <w:szCs w:val="22"/>
          <w:lang w:val="en-GB"/>
        </w:rPr>
        <w:t>and s</w:t>
      </w:r>
      <w:r w:rsidRPr="00E04E05">
        <w:rPr>
          <w:rFonts w:ascii="Calibri" w:eastAsia="Times" w:hAnsi="Calibri"/>
          <w:strike/>
          <w:sz w:val="22"/>
          <w:szCs w:val="22"/>
          <w:lang w:val="en-GB"/>
        </w:rPr>
        <w:t>ervices</w:t>
      </w:r>
      <w:r w:rsidRPr="00AE2D7F">
        <w:rPr>
          <w:rFonts w:ascii="Calibri" w:eastAsia="Times" w:hAnsi="Calibri"/>
          <w:sz w:val="22"/>
          <w:szCs w:val="22"/>
          <w:lang w:val="en-GB"/>
        </w:rPr>
        <w:t xml:space="preserve"> </w:t>
      </w:r>
      <w:r w:rsidR="003645C3" w:rsidRPr="003645C3">
        <w:rPr>
          <w:rFonts w:ascii="Calibri" w:eastAsia="Times" w:hAnsi="Calibri"/>
          <w:sz w:val="22"/>
          <w:szCs w:val="22"/>
          <w:highlight w:val="yellow"/>
          <w:lang w:val="en-GB"/>
        </w:rPr>
        <w:t xml:space="preserve">and </w:t>
      </w:r>
      <w:r w:rsidRPr="003645C3">
        <w:rPr>
          <w:rFonts w:ascii="Calibri" w:eastAsia="Times" w:hAnsi="Calibri"/>
          <w:sz w:val="22"/>
          <w:szCs w:val="22"/>
          <w:highlight w:val="yellow"/>
          <w:lang w:val="en-GB"/>
        </w:rPr>
        <w:t>V</w:t>
      </w:r>
      <w:r w:rsidRPr="00AE2D7F">
        <w:rPr>
          <w:rFonts w:ascii="Calibri" w:eastAsia="Times" w:hAnsi="Calibri"/>
          <w:sz w:val="22"/>
          <w:szCs w:val="22"/>
          <w:highlight w:val="yellow"/>
          <w:lang w:val="en-GB"/>
        </w:rPr>
        <w:t>essel Traffic Services.</w:t>
      </w:r>
    </w:p>
    <w:p w:rsidR="00AE2D7F" w:rsidRPr="00AE2D7F" w:rsidRDefault="00AE2D7F" w:rsidP="00BE2596">
      <w:pPr>
        <w:pStyle w:val="Bullet3text"/>
        <w:numPr>
          <w:ilvl w:val="0"/>
          <w:numId w:val="30"/>
        </w:numPr>
        <w:ind w:left="1701" w:hanging="425"/>
        <w:rPr>
          <w:rFonts w:ascii="Calibri" w:eastAsia="Times" w:hAnsi="Calibri"/>
          <w:sz w:val="22"/>
          <w:szCs w:val="22"/>
          <w:u w:val="single"/>
          <w:lang w:val="en-GB"/>
        </w:rPr>
      </w:pPr>
      <w:r w:rsidRPr="00AE2D7F">
        <w:rPr>
          <w:rFonts w:ascii="Calibri" w:eastAsia="Times" w:hAnsi="Calibri"/>
          <w:sz w:val="22"/>
          <w:szCs w:val="22"/>
          <w:u w:val="single"/>
          <w:lang w:val="en-GB"/>
        </w:rPr>
        <w:t>Section 3 Application</w:t>
      </w:r>
    </w:p>
    <w:p w:rsidR="009F40F2" w:rsidRDefault="00AE2D7F" w:rsidP="00BE2596">
      <w:pPr>
        <w:pStyle w:val="Bullet3text"/>
        <w:ind w:left="1701"/>
        <w:rPr>
          <w:rFonts w:ascii="Calibri" w:eastAsia="Times" w:hAnsi="Calibri"/>
          <w:sz w:val="22"/>
          <w:szCs w:val="22"/>
          <w:lang w:val="en-GB"/>
        </w:rPr>
      </w:pPr>
      <w:r w:rsidRPr="00AE2D7F">
        <w:rPr>
          <w:rFonts w:ascii="Calibri" w:eastAsia="Times" w:hAnsi="Calibri"/>
          <w:sz w:val="22"/>
          <w:szCs w:val="22"/>
          <w:lang w:val="en-GB"/>
        </w:rPr>
        <w:t xml:space="preserve">This Standard is suitable for implementation by </w:t>
      </w:r>
      <w:r w:rsidRPr="001B69F4">
        <w:rPr>
          <w:rFonts w:ascii="Calibri" w:eastAsia="Times" w:hAnsi="Calibri"/>
          <w:strike/>
          <w:sz w:val="22"/>
          <w:szCs w:val="22"/>
          <w:lang w:val="en-GB"/>
        </w:rPr>
        <w:t>all</w:t>
      </w:r>
      <w:r w:rsidRPr="00AE2D7F">
        <w:rPr>
          <w:rFonts w:ascii="Calibri" w:eastAsia="Times" w:hAnsi="Calibri"/>
          <w:sz w:val="22"/>
          <w:szCs w:val="22"/>
          <w:lang w:val="en-GB"/>
        </w:rPr>
        <w:t xml:space="preserve"> </w:t>
      </w:r>
      <w:r w:rsidR="001B69F4" w:rsidRPr="006C2FBD">
        <w:rPr>
          <w:rFonts w:ascii="Calibri" w:eastAsia="Times" w:hAnsi="Calibri"/>
          <w:sz w:val="22"/>
          <w:szCs w:val="22"/>
          <w:highlight w:val="yellow"/>
          <w:lang w:val="en-GB"/>
        </w:rPr>
        <w:t>Competent</w:t>
      </w:r>
      <w:r w:rsidR="001B69F4" w:rsidRPr="006C2FBD">
        <w:rPr>
          <w:rFonts w:ascii="Calibri" w:eastAsia="Times" w:hAnsi="Calibri"/>
          <w:sz w:val="22"/>
          <w:szCs w:val="22"/>
          <w:lang w:val="en-GB"/>
        </w:rPr>
        <w:t xml:space="preserve"> Authorities </w:t>
      </w:r>
      <w:r w:rsidR="001B69F4">
        <w:rPr>
          <w:rFonts w:ascii="Calibri" w:eastAsia="Times" w:hAnsi="Calibri"/>
          <w:sz w:val="22"/>
          <w:szCs w:val="22"/>
          <w:lang w:val="en-GB"/>
        </w:rPr>
        <w:t xml:space="preserve">for </w:t>
      </w:r>
      <w:r w:rsidRPr="006C2FBD">
        <w:rPr>
          <w:rFonts w:ascii="Calibri" w:eastAsia="Times" w:hAnsi="Calibri"/>
          <w:sz w:val="22"/>
          <w:szCs w:val="22"/>
          <w:lang w:val="en-GB"/>
        </w:rPr>
        <w:t>marine</w:t>
      </w:r>
      <w:r w:rsidRPr="006C2FBD">
        <w:rPr>
          <w:rFonts w:ascii="Calibri" w:eastAsia="Times" w:hAnsi="Calibri"/>
          <w:strike/>
          <w:sz w:val="22"/>
          <w:szCs w:val="22"/>
          <w:lang w:val="en-GB"/>
        </w:rPr>
        <w:t xml:space="preserve"> </w:t>
      </w:r>
      <w:r w:rsidRPr="00EC4348">
        <w:rPr>
          <w:rFonts w:ascii="Calibri" w:eastAsia="Times" w:hAnsi="Calibri"/>
          <w:sz w:val="22"/>
          <w:szCs w:val="22"/>
          <w:lang w:val="en-GB"/>
        </w:rPr>
        <w:t xml:space="preserve">aids to navigation </w:t>
      </w:r>
      <w:r w:rsidR="006C2FBD" w:rsidRPr="006C2FBD">
        <w:rPr>
          <w:rFonts w:ascii="Calibri" w:eastAsia="Times" w:hAnsi="Calibri"/>
          <w:sz w:val="22"/>
          <w:szCs w:val="22"/>
          <w:highlight w:val="yellow"/>
          <w:lang w:val="en-GB"/>
        </w:rPr>
        <w:t>and VTS</w:t>
      </w:r>
      <w:r w:rsidRPr="00AE2D7F">
        <w:rPr>
          <w:rFonts w:ascii="Calibri" w:eastAsia="Times" w:hAnsi="Calibri"/>
          <w:sz w:val="22"/>
          <w:szCs w:val="22"/>
          <w:lang w:val="en-GB"/>
        </w:rPr>
        <w:t>.</w:t>
      </w:r>
    </w:p>
    <w:p w:rsidR="00ED649E" w:rsidRDefault="00ED649E" w:rsidP="002F76F9">
      <w:pPr>
        <w:pStyle w:val="Bullet3text"/>
        <w:ind w:left="567"/>
        <w:rPr>
          <w:rFonts w:ascii="Calibri" w:eastAsia="Times" w:hAnsi="Calibri"/>
          <w:sz w:val="22"/>
          <w:szCs w:val="22"/>
          <w:lang w:val="en-GB"/>
        </w:rPr>
      </w:pPr>
      <w:r>
        <w:rPr>
          <w:rFonts w:ascii="Calibri" w:eastAsia="Times" w:hAnsi="Calibri"/>
          <w:sz w:val="22"/>
          <w:szCs w:val="22"/>
          <w:lang w:val="en-GB"/>
        </w:rPr>
        <w:t>A revised version of the IALA VTS Standard 1040 is provided at the Annex for consideration.</w:t>
      </w:r>
    </w:p>
    <w:p w:rsidR="002F76F9" w:rsidRDefault="002F76F9" w:rsidP="002F76F9">
      <w:pPr>
        <w:pStyle w:val="Bullet3text"/>
        <w:ind w:left="567"/>
        <w:rPr>
          <w:rFonts w:ascii="Calibri" w:eastAsia="Times" w:hAnsi="Calibri"/>
          <w:sz w:val="22"/>
          <w:szCs w:val="22"/>
          <w:lang w:val="en-GB"/>
        </w:rPr>
      </w:pPr>
      <w:r>
        <w:rPr>
          <w:rFonts w:ascii="Calibri" w:eastAsia="Times" w:hAnsi="Calibri"/>
          <w:sz w:val="22"/>
          <w:szCs w:val="22"/>
          <w:lang w:val="en-GB"/>
        </w:rPr>
        <w:t xml:space="preserve">The VTS Committee would also like to express its concern that </w:t>
      </w:r>
      <w:r w:rsidRPr="002F76F9">
        <w:rPr>
          <w:rFonts w:ascii="Calibri" w:eastAsia="Times" w:hAnsi="Calibri"/>
          <w:sz w:val="22"/>
          <w:szCs w:val="22"/>
          <w:lang w:val="en-GB"/>
        </w:rPr>
        <w:t>Standards are approved by General Assembly</w:t>
      </w:r>
      <w:r>
        <w:rPr>
          <w:rFonts w:ascii="Calibri" w:eastAsia="Times" w:hAnsi="Calibri"/>
          <w:sz w:val="22"/>
          <w:szCs w:val="22"/>
          <w:lang w:val="en-GB"/>
        </w:rPr>
        <w:t>, which</w:t>
      </w:r>
      <w:r w:rsidRPr="002F76F9">
        <w:rPr>
          <w:rFonts w:ascii="Calibri" w:eastAsia="Times" w:hAnsi="Calibri"/>
          <w:sz w:val="22"/>
          <w:szCs w:val="22"/>
          <w:lang w:val="en-GB"/>
        </w:rPr>
        <w:t xml:space="preserve"> meets only once every four years.   The Committee suggests that consideration be given to providing a policy and procedural framework for updating a standard where a new Recommendation is deemed necessary.</w:t>
      </w:r>
    </w:p>
    <w:p w:rsidR="00A665F3" w:rsidRDefault="00A665F3" w:rsidP="002F76F9">
      <w:pPr>
        <w:pStyle w:val="Bullet3text"/>
        <w:ind w:left="567"/>
        <w:rPr>
          <w:rFonts w:ascii="Calibri" w:eastAsia="Times" w:hAnsi="Calibri"/>
          <w:sz w:val="22"/>
          <w:szCs w:val="22"/>
          <w:lang w:val="en-GB"/>
        </w:rPr>
      </w:pPr>
      <w:r>
        <w:rPr>
          <w:rFonts w:ascii="Calibri" w:eastAsia="Times" w:hAnsi="Calibri"/>
          <w:sz w:val="22"/>
          <w:szCs w:val="22"/>
          <w:lang w:val="en-GB"/>
        </w:rPr>
        <w:t xml:space="preserve">The Committee is also on the view that the title of IALA Standard </w:t>
      </w:r>
      <w:proofErr w:type="gramStart"/>
      <w:r>
        <w:rPr>
          <w:rFonts w:ascii="Calibri" w:eastAsia="Times" w:hAnsi="Calibri"/>
          <w:sz w:val="22"/>
          <w:szCs w:val="22"/>
          <w:lang w:val="en-GB"/>
        </w:rPr>
        <w:t>1070  creates</w:t>
      </w:r>
      <w:proofErr w:type="gramEnd"/>
      <w:r>
        <w:rPr>
          <w:rFonts w:ascii="Calibri" w:eastAsia="Times" w:hAnsi="Calibri"/>
          <w:sz w:val="22"/>
          <w:szCs w:val="22"/>
          <w:lang w:val="en-GB"/>
        </w:rPr>
        <w:t xml:space="preserve"> some confusion with regard to </w:t>
      </w:r>
      <w:r>
        <w:rPr>
          <w:rFonts w:ascii="Calibri" w:eastAsia="Times" w:hAnsi="Calibri"/>
          <w:sz w:val="22"/>
          <w:szCs w:val="22"/>
          <w:lang w:val="en-GB"/>
        </w:rPr>
        <w:t>“ Information services”</w:t>
      </w:r>
      <w:r>
        <w:rPr>
          <w:rFonts w:ascii="Calibri" w:eastAsia="Times" w:hAnsi="Calibri"/>
          <w:sz w:val="22"/>
          <w:szCs w:val="22"/>
          <w:lang w:val="en-GB"/>
        </w:rPr>
        <w:t xml:space="preserve"> as defined by IMO Resolution A.857(20). Suggest the name of the Standard be amended (e.g. Information Processing) to mitigate any confusion.</w:t>
      </w:r>
    </w:p>
    <w:p w:rsidR="009F5C36" w:rsidRPr="00E66034" w:rsidRDefault="00AA76C0" w:rsidP="00E66034">
      <w:pPr>
        <w:pStyle w:val="Heading1"/>
      </w:pPr>
      <w:r w:rsidRPr="00E66034">
        <w:t>Action requested</w:t>
      </w:r>
    </w:p>
    <w:p w:rsidR="004F7E75" w:rsidRDefault="004F7E75" w:rsidP="003E1488">
      <w:pPr>
        <w:pStyle w:val="BodyText"/>
        <w:ind w:left="567"/>
        <w:rPr>
          <w:lang w:val="en-US"/>
        </w:rPr>
      </w:pPr>
      <w:r>
        <w:rPr>
          <w:lang w:val="en-US"/>
        </w:rPr>
        <w:t>That IALA give consideration to:</w:t>
      </w:r>
    </w:p>
    <w:p w:rsidR="00BF3FA8" w:rsidRDefault="004F7E75" w:rsidP="00EC4348">
      <w:pPr>
        <w:pStyle w:val="BodyText"/>
        <w:numPr>
          <w:ilvl w:val="0"/>
          <w:numId w:val="30"/>
        </w:numPr>
        <w:ind w:left="993"/>
        <w:rPr>
          <w:lang w:val="en-US"/>
        </w:rPr>
      </w:pPr>
      <w:r>
        <w:rPr>
          <w:lang w:val="en-US"/>
        </w:rPr>
        <w:t>Accommodating the minor amendments suggested by the Committee</w:t>
      </w:r>
      <w:r w:rsidR="00ED649E">
        <w:rPr>
          <w:lang w:val="en-US"/>
        </w:rPr>
        <w:t xml:space="preserve"> (as provided at the Annex)</w:t>
      </w:r>
      <w:r>
        <w:rPr>
          <w:lang w:val="en-US"/>
        </w:rPr>
        <w:t xml:space="preserve"> to </w:t>
      </w:r>
      <w:r w:rsidR="00D84ED2">
        <w:rPr>
          <w:lang w:val="en-US"/>
        </w:rPr>
        <w:t xml:space="preserve">provide greater clarity </w:t>
      </w:r>
      <w:r w:rsidR="00F44155">
        <w:rPr>
          <w:lang w:val="en-US"/>
        </w:rPr>
        <w:t xml:space="preserve">in the Standard </w:t>
      </w:r>
      <w:r w:rsidR="00D84ED2">
        <w:rPr>
          <w:lang w:val="en-US"/>
        </w:rPr>
        <w:t xml:space="preserve">to </w:t>
      </w:r>
      <w:r>
        <w:rPr>
          <w:lang w:val="en-US"/>
        </w:rPr>
        <w:t>the entity responsibly for VTS under the international framework for VTS – that is the competent authority</w:t>
      </w:r>
      <w:r w:rsidR="002F76F9">
        <w:rPr>
          <w:lang w:val="en-US"/>
        </w:rPr>
        <w:t>, and</w:t>
      </w:r>
    </w:p>
    <w:p w:rsidR="002F76F9" w:rsidRPr="00085765" w:rsidRDefault="002F76F9" w:rsidP="002F76F9">
      <w:pPr>
        <w:pStyle w:val="BodyText"/>
        <w:numPr>
          <w:ilvl w:val="0"/>
          <w:numId w:val="30"/>
        </w:numPr>
        <w:ind w:left="993"/>
        <w:rPr>
          <w:lang w:val="en-US"/>
        </w:rPr>
      </w:pPr>
      <w:r w:rsidRPr="004F7E75">
        <w:rPr>
          <w:lang w:val="en-US"/>
        </w:rPr>
        <w:t xml:space="preserve">Adopting a </w:t>
      </w:r>
      <w:r w:rsidRPr="004F7E75">
        <w:rPr>
          <w:rFonts w:eastAsia="Times"/>
        </w:rPr>
        <w:t xml:space="preserve">policy and procedural framework for updating a standard </w:t>
      </w:r>
      <w:r>
        <w:rPr>
          <w:rFonts w:eastAsia="Times"/>
        </w:rPr>
        <w:t xml:space="preserve">accordingly </w:t>
      </w:r>
      <w:r w:rsidRPr="004F7E75">
        <w:rPr>
          <w:rFonts w:eastAsia="Times"/>
        </w:rPr>
        <w:t>whe</w:t>
      </w:r>
      <w:r>
        <w:rPr>
          <w:rFonts w:eastAsia="Times"/>
        </w:rPr>
        <w:t>n</w:t>
      </w:r>
      <w:r w:rsidRPr="004F7E75">
        <w:rPr>
          <w:rFonts w:eastAsia="Times"/>
        </w:rPr>
        <w:t xml:space="preserve"> a new Recommendation is deemed necessary.</w:t>
      </w:r>
    </w:p>
    <w:p w:rsidR="00085765" w:rsidRPr="004F7E75" w:rsidRDefault="00085765" w:rsidP="002F76F9">
      <w:pPr>
        <w:pStyle w:val="BodyText"/>
        <w:numPr>
          <w:ilvl w:val="0"/>
          <w:numId w:val="30"/>
        </w:numPr>
        <w:ind w:left="993"/>
        <w:rPr>
          <w:lang w:val="en-US"/>
        </w:rPr>
      </w:pPr>
      <w:r>
        <w:rPr>
          <w:rFonts w:eastAsia="Times"/>
        </w:rPr>
        <w:t>A</w:t>
      </w:r>
      <w:r>
        <w:rPr>
          <w:rFonts w:eastAsia="Times"/>
        </w:rPr>
        <w:t>mendin</w:t>
      </w:r>
      <w:r>
        <w:rPr>
          <w:rFonts w:eastAsia="Times"/>
        </w:rPr>
        <w:t>g the name of Standard 1070 to avoid confusion with IMO definition</w:t>
      </w:r>
      <w:bookmarkStart w:id="0" w:name="_GoBack"/>
      <w:bookmarkEnd w:id="0"/>
      <w:r>
        <w:rPr>
          <w:rFonts w:eastAsia="Times"/>
        </w:rPr>
        <w:t>.</w:t>
      </w:r>
    </w:p>
    <w:p w:rsidR="002F76F9" w:rsidRPr="00EC4348" w:rsidRDefault="002F76F9" w:rsidP="002F76F9">
      <w:pPr>
        <w:pStyle w:val="BodyText"/>
        <w:rPr>
          <w:lang w:val="en-US"/>
        </w:rPr>
      </w:pPr>
    </w:p>
    <w:p w:rsidR="00BF3FA8" w:rsidRPr="00E66034" w:rsidRDefault="00BF3FA8" w:rsidP="00E66034">
      <w:pPr>
        <w:pStyle w:val="BodyText"/>
      </w:pPr>
    </w:p>
    <w:p w:rsidR="000A7C71" w:rsidRPr="001B69F4" w:rsidRDefault="000A7C71" w:rsidP="00BF3FA8">
      <w:pPr>
        <w:pStyle w:val="List1"/>
        <w:numPr>
          <w:ilvl w:val="0"/>
          <w:numId w:val="0"/>
        </w:numPr>
        <w:ind w:left="567" w:hanging="567"/>
        <w:rPr>
          <w:highlight w:val="yellow"/>
          <w:lang w:val="en-GB"/>
        </w:rPr>
        <w:sectPr w:rsidR="000A7C71" w:rsidRPr="001B69F4" w:rsidSect="005D05AC">
          <w:headerReference w:type="default" r:id="rId8"/>
          <w:footerReference w:type="default" r:id="rId9"/>
          <w:pgSz w:w="12240" w:h="15840"/>
          <w:pgMar w:top="1134" w:right="1134" w:bottom="1134" w:left="1134" w:header="720" w:footer="720" w:gutter="0"/>
          <w:cols w:space="720"/>
          <w:docGrid w:linePitch="360"/>
        </w:sectPr>
      </w:pPr>
    </w:p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925"/>
      </w:tblGrid>
      <w:tr w:rsidR="000A7C71" w:rsidRPr="004259CB" w:rsidTr="00D74AE1">
        <w:trPr>
          <w:trHeight w:hRule="exact" w:val="2948"/>
        </w:trPr>
        <w:tc>
          <w:tcPr>
            <w:tcW w:w="11185" w:type="dxa"/>
            <w:vAlign w:val="center"/>
          </w:tcPr>
          <w:p w:rsidR="000A7C71" w:rsidRPr="004259CB" w:rsidRDefault="000A7C71" w:rsidP="00CB19DB">
            <w:pPr>
              <w:pStyle w:val="Documenttype"/>
            </w:pPr>
            <w:r w:rsidRPr="004259CB">
              <w:lastRenderedPageBreak/>
              <w:t>IALA Standard</w:t>
            </w:r>
          </w:p>
        </w:tc>
      </w:tr>
    </w:tbl>
    <w:p w:rsidR="000A7C71" w:rsidRPr="004259CB" w:rsidRDefault="000A7C71" w:rsidP="003274DB"/>
    <w:p w:rsidR="000A7C71" w:rsidRPr="004259CB" w:rsidRDefault="000A7C71" w:rsidP="003274DB"/>
    <w:p w:rsidR="000A7C71" w:rsidRDefault="000A7C71" w:rsidP="00192FEB">
      <w:pPr>
        <w:pStyle w:val="Documentnumber"/>
      </w:pPr>
      <w:r>
        <w:t>1</w:t>
      </w:r>
      <w:r w:rsidRPr="004259CB">
        <w:t>0</w:t>
      </w:r>
      <w:r>
        <w:t>4</w:t>
      </w:r>
      <w:r w:rsidRPr="004259CB">
        <w:t>0</w:t>
      </w:r>
    </w:p>
    <w:p w:rsidR="000A7C71" w:rsidRPr="00757F9E" w:rsidRDefault="000A7C71" w:rsidP="00757F9E"/>
    <w:p w:rsidR="000A7C71" w:rsidRPr="004259CB" w:rsidRDefault="000A7C71" w:rsidP="00E270C5">
      <w:pPr>
        <w:pStyle w:val="Documentname"/>
      </w:pPr>
      <w:r>
        <w:t>Vessel Traffic Services</w:t>
      </w:r>
    </w:p>
    <w:p w:rsidR="000A7C71" w:rsidRPr="004259CB" w:rsidRDefault="000A7C71" w:rsidP="00D74AE1"/>
    <w:p w:rsidR="000A7C71" w:rsidRPr="004259CB" w:rsidRDefault="000A7C71" w:rsidP="00D74AE1"/>
    <w:p w:rsidR="000A7C71" w:rsidRDefault="000A7C71" w:rsidP="00D74AE1"/>
    <w:p w:rsidR="00934F12" w:rsidRDefault="00934F12" w:rsidP="00D74AE1"/>
    <w:p w:rsidR="00934F12" w:rsidRDefault="00934F12" w:rsidP="00D74AE1"/>
    <w:p w:rsidR="00934F12" w:rsidRDefault="00934F12" w:rsidP="00D74AE1"/>
    <w:p w:rsidR="00934F12" w:rsidRDefault="00934F12" w:rsidP="00D74AE1"/>
    <w:p w:rsidR="00934F12" w:rsidRPr="004259CB" w:rsidRDefault="00934F12" w:rsidP="00D74AE1"/>
    <w:p w:rsidR="000A7C71" w:rsidRPr="004259CB" w:rsidRDefault="000A7C71" w:rsidP="00D74AE1"/>
    <w:p w:rsidR="000A7C71" w:rsidRPr="004259CB" w:rsidRDefault="000A7C71" w:rsidP="00D74AE1"/>
    <w:p w:rsidR="000A7C71" w:rsidRPr="004259CB" w:rsidRDefault="000A7C71" w:rsidP="00D74AE1"/>
    <w:p w:rsidR="000A7C71" w:rsidRPr="004259CB" w:rsidRDefault="000A7C71" w:rsidP="00D74AE1"/>
    <w:p w:rsidR="000A7C71" w:rsidRPr="004259CB" w:rsidRDefault="000A7C71" w:rsidP="00D74AE1"/>
    <w:p w:rsidR="000A7C71" w:rsidRPr="004259CB" w:rsidRDefault="000A7C71" w:rsidP="00D74AE1"/>
    <w:p w:rsidR="000A7C71" w:rsidRPr="004259CB" w:rsidRDefault="000A7C71" w:rsidP="00D74AE1"/>
    <w:p w:rsidR="000A7C71" w:rsidRPr="004259CB" w:rsidRDefault="000A7C71" w:rsidP="00D74AE1"/>
    <w:p w:rsidR="000A7C71" w:rsidRPr="004259CB" w:rsidRDefault="000A7C71" w:rsidP="00D74AE1"/>
    <w:p w:rsidR="000A7C71" w:rsidRPr="004259CB" w:rsidRDefault="000A7C71" w:rsidP="00E270C5">
      <w:pPr>
        <w:pStyle w:val="Editionnumber"/>
      </w:pPr>
      <w:r w:rsidRPr="004259CB">
        <w:t>Edition 1.0</w:t>
      </w:r>
    </w:p>
    <w:p w:rsidR="000A7C71" w:rsidRPr="004259CB" w:rsidRDefault="000A7C71" w:rsidP="00E270C5">
      <w:pPr>
        <w:pStyle w:val="Documentdate"/>
      </w:pPr>
      <w:r>
        <w:t>June 2018</w:t>
      </w:r>
    </w:p>
    <w:p w:rsidR="000A7C71" w:rsidRPr="004259CB" w:rsidRDefault="000A7C71" w:rsidP="003274DB">
      <w:pPr>
        <w:sectPr w:rsidR="000A7C71" w:rsidRPr="004259CB" w:rsidSect="00934F12">
          <w:headerReference w:type="even" r:id="rId10"/>
          <w:headerReference w:type="default" r:id="rId11"/>
          <w:footerReference w:type="default" r:id="rId12"/>
          <w:headerReference w:type="first" r:id="rId13"/>
          <w:pgSz w:w="12240" w:h="15840"/>
          <w:pgMar w:top="1134" w:right="1134" w:bottom="1134" w:left="1134" w:header="720" w:footer="720" w:gutter="0"/>
          <w:cols w:space="720"/>
          <w:docGrid w:linePitch="360"/>
        </w:sectPr>
      </w:pPr>
    </w:p>
    <w:p w:rsidR="000A7C71" w:rsidRDefault="000A7C71">
      <w:pPr>
        <w:pStyle w:val="TOC1"/>
        <w:tabs>
          <w:tab w:val="left" w:pos="720"/>
        </w:tabs>
        <w:rPr>
          <w:rFonts w:eastAsiaTheme="minorEastAsia"/>
          <w:b w:val="0"/>
          <w:color w:val="auto"/>
          <w:sz w:val="24"/>
          <w:szCs w:val="24"/>
          <w:lang w:val="en-GB" w:eastAsia="en-GB"/>
        </w:rPr>
      </w:pPr>
      <w:r w:rsidRPr="004259CB">
        <w:rPr>
          <w:b w:val="0"/>
          <w:noProof w:val="0"/>
          <w:lang w:val="en-GB"/>
        </w:rPr>
        <w:lastRenderedPageBreak/>
        <w:fldChar w:fldCharType="begin"/>
      </w:r>
      <w:r w:rsidRPr="004259CB">
        <w:rPr>
          <w:b w:val="0"/>
          <w:noProof w:val="0"/>
          <w:lang w:val="en-GB"/>
        </w:rPr>
        <w:instrText xml:space="preserve"> TOC \o "1-3" \h \z \u </w:instrText>
      </w:r>
      <w:r w:rsidRPr="004259CB">
        <w:rPr>
          <w:b w:val="0"/>
          <w:noProof w:val="0"/>
          <w:lang w:val="en-GB"/>
        </w:rPr>
        <w:fldChar w:fldCharType="separate"/>
      </w:r>
      <w:hyperlink w:anchor="_Toc464139604" w:history="1">
        <w:r w:rsidRPr="00041A14">
          <w:rPr>
            <w:rStyle w:val="Hyperlink"/>
          </w:rPr>
          <w:t>1.</w:t>
        </w:r>
        <w:r>
          <w:rPr>
            <w:rFonts w:eastAsiaTheme="minorEastAsia"/>
            <w:b w:val="0"/>
            <w:color w:val="auto"/>
            <w:sz w:val="24"/>
            <w:szCs w:val="24"/>
            <w:lang w:val="en-GB" w:eastAsia="en-GB"/>
          </w:rPr>
          <w:tab/>
        </w:r>
        <w:r w:rsidRPr="00041A14">
          <w:rPr>
            <w:rStyle w:val="Hyperlink"/>
          </w:rPr>
          <w:t>INTRODUCTION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_Toc464139604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0A7C71" w:rsidRDefault="00085765">
      <w:pPr>
        <w:pStyle w:val="TOC1"/>
        <w:tabs>
          <w:tab w:val="left" w:pos="720"/>
        </w:tabs>
        <w:rPr>
          <w:rFonts w:eastAsiaTheme="minorEastAsia"/>
          <w:b w:val="0"/>
          <w:color w:val="auto"/>
          <w:sz w:val="24"/>
          <w:szCs w:val="24"/>
          <w:lang w:val="en-GB" w:eastAsia="en-GB"/>
        </w:rPr>
      </w:pPr>
      <w:hyperlink w:anchor="_Toc464139605" w:history="1">
        <w:r w:rsidR="000A7C71" w:rsidRPr="00041A14">
          <w:rPr>
            <w:rStyle w:val="Hyperlink"/>
          </w:rPr>
          <w:t>2.</w:t>
        </w:r>
        <w:r w:rsidR="000A7C71">
          <w:rPr>
            <w:rFonts w:eastAsiaTheme="minorEastAsia"/>
            <w:b w:val="0"/>
            <w:color w:val="auto"/>
            <w:sz w:val="24"/>
            <w:szCs w:val="24"/>
            <w:lang w:val="en-GB" w:eastAsia="en-GB"/>
          </w:rPr>
          <w:tab/>
        </w:r>
        <w:r w:rsidR="000A7C71" w:rsidRPr="00041A14">
          <w:rPr>
            <w:rStyle w:val="Hyperlink"/>
          </w:rPr>
          <w:t>PURPOSE</w:t>
        </w:r>
        <w:r w:rsidR="000A7C71">
          <w:rPr>
            <w:webHidden/>
          </w:rPr>
          <w:tab/>
        </w:r>
        <w:r w:rsidR="000A7C71">
          <w:rPr>
            <w:webHidden/>
          </w:rPr>
          <w:fldChar w:fldCharType="begin"/>
        </w:r>
        <w:r w:rsidR="000A7C71">
          <w:rPr>
            <w:webHidden/>
          </w:rPr>
          <w:instrText xml:space="preserve"> PAGEREF _Toc464139605 \h </w:instrText>
        </w:r>
        <w:r w:rsidR="000A7C71">
          <w:rPr>
            <w:webHidden/>
          </w:rPr>
        </w:r>
        <w:r w:rsidR="000A7C71">
          <w:rPr>
            <w:webHidden/>
          </w:rPr>
          <w:fldChar w:fldCharType="separate"/>
        </w:r>
        <w:r w:rsidR="000A7C71">
          <w:rPr>
            <w:webHidden/>
          </w:rPr>
          <w:t>3</w:t>
        </w:r>
        <w:r w:rsidR="000A7C71">
          <w:rPr>
            <w:webHidden/>
          </w:rPr>
          <w:fldChar w:fldCharType="end"/>
        </w:r>
      </w:hyperlink>
    </w:p>
    <w:p w:rsidR="000A7C71" w:rsidRDefault="00085765">
      <w:pPr>
        <w:pStyle w:val="TOC1"/>
        <w:tabs>
          <w:tab w:val="left" w:pos="720"/>
        </w:tabs>
        <w:rPr>
          <w:rFonts w:eastAsiaTheme="minorEastAsia"/>
          <w:b w:val="0"/>
          <w:color w:val="auto"/>
          <w:sz w:val="24"/>
          <w:szCs w:val="24"/>
          <w:lang w:val="en-GB" w:eastAsia="en-GB"/>
        </w:rPr>
      </w:pPr>
      <w:hyperlink w:anchor="_Toc464139606" w:history="1">
        <w:r w:rsidR="000A7C71" w:rsidRPr="00041A14">
          <w:rPr>
            <w:rStyle w:val="Hyperlink"/>
          </w:rPr>
          <w:t>3.</w:t>
        </w:r>
        <w:r w:rsidR="000A7C71">
          <w:rPr>
            <w:rFonts w:eastAsiaTheme="minorEastAsia"/>
            <w:b w:val="0"/>
            <w:color w:val="auto"/>
            <w:sz w:val="24"/>
            <w:szCs w:val="24"/>
            <w:lang w:val="en-GB" w:eastAsia="en-GB"/>
          </w:rPr>
          <w:tab/>
        </w:r>
        <w:r w:rsidR="000A7C71" w:rsidRPr="00041A14">
          <w:rPr>
            <w:rStyle w:val="Hyperlink"/>
          </w:rPr>
          <w:t>APPLICATION</w:t>
        </w:r>
        <w:r w:rsidR="000A7C71">
          <w:rPr>
            <w:webHidden/>
          </w:rPr>
          <w:tab/>
        </w:r>
        <w:r w:rsidR="000A7C71">
          <w:rPr>
            <w:webHidden/>
          </w:rPr>
          <w:fldChar w:fldCharType="begin"/>
        </w:r>
        <w:r w:rsidR="000A7C71">
          <w:rPr>
            <w:webHidden/>
          </w:rPr>
          <w:instrText xml:space="preserve"> PAGEREF _Toc464139606 \h </w:instrText>
        </w:r>
        <w:r w:rsidR="000A7C71">
          <w:rPr>
            <w:webHidden/>
          </w:rPr>
        </w:r>
        <w:r w:rsidR="000A7C71">
          <w:rPr>
            <w:webHidden/>
          </w:rPr>
          <w:fldChar w:fldCharType="separate"/>
        </w:r>
        <w:r w:rsidR="000A7C71">
          <w:rPr>
            <w:webHidden/>
          </w:rPr>
          <w:t>3</w:t>
        </w:r>
        <w:r w:rsidR="000A7C71">
          <w:rPr>
            <w:webHidden/>
          </w:rPr>
          <w:fldChar w:fldCharType="end"/>
        </w:r>
      </w:hyperlink>
    </w:p>
    <w:p w:rsidR="000A7C71" w:rsidRDefault="00085765">
      <w:pPr>
        <w:pStyle w:val="TOC1"/>
        <w:tabs>
          <w:tab w:val="left" w:pos="720"/>
        </w:tabs>
        <w:rPr>
          <w:rFonts w:eastAsiaTheme="minorEastAsia"/>
          <w:b w:val="0"/>
          <w:color w:val="auto"/>
          <w:sz w:val="24"/>
          <w:szCs w:val="24"/>
          <w:lang w:val="en-GB" w:eastAsia="en-GB"/>
        </w:rPr>
      </w:pPr>
      <w:hyperlink w:anchor="_Toc464139607" w:history="1">
        <w:r w:rsidR="000A7C71" w:rsidRPr="00041A14">
          <w:rPr>
            <w:rStyle w:val="Hyperlink"/>
          </w:rPr>
          <w:t>4.</w:t>
        </w:r>
        <w:r w:rsidR="000A7C71">
          <w:rPr>
            <w:rFonts w:eastAsiaTheme="minorEastAsia"/>
            <w:b w:val="0"/>
            <w:color w:val="auto"/>
            <w:sz w:val="24"/>
            <w:szCs w:val="24"/>
            <w:lang w:val="en-GB" w:eastAsia="en-GB"/>
          </w:rPr>
          <w:tab/>
        </w:r>
        <w:r w:rsidR="000A7C71" w:rsidRPr="00041A14">
          <w:rPr>
            <w:rStyle w:val="Hyperlink"/>
          </w:rPr>
          <w:t>SCOPE</w:t>
        </w:r>
        <w:r w:rsidR="000A7C71">
          <w:rPr>
            <w:webHidden/>
          </w:rPr>
          <w:tab/>
        </w:r>
        <w:r w:rsidR="000A7C71">
          <w:rPr>
            <w:webHidden/>
          </w:rPr>
          <w:fldChar w:fldCharType="begin"/>
        </w:r>
        <w:r w:rsidR="000A7C71">
          <w:rPr>
            <w:webHidden/>
          </w:rPr>
          <w:instrText xml:space="preserve"> PAGEREF _Toc464139607 \h </w:instrText>
        </w:r>
        <w:r w:rsidR="000A7C71">
          <w:rPr>
            <w:webHidden/>
          </w:rPr>
        </w:r>
        <w:r w:rsidR="000A7C71">
          <w:rPr>
            <w:webHidden/>
          </w:rPr>
          <w:fldChar w:fldCharType="separate"/>
        </w:r>
        <w:r w:rsidR="000A7C71">
          <w:rPr>
            <w:webHidden/>
          </w:rPr>
          <w:t>3</w:t>
        </w:r>
        <w:r w:rsidR="000A7C71">
          <w:rPr>
            <w:webHidden/>
          </w:rPr>
          <w:fldChar w:fldCharType="end"/>
        </w:r>
      </w:hyperlink>
    </w:p>
    <w:p w:rsidR="000A7C71" w:rsidRDefault="00085765">
      <w:pPr>
        <w:pStyle w:val="TOC1"/>
        <w:tabs>
          <w:tab w:val="left" w:pos="720"/>
        </w:tabs>
        <w:rPr>
          <w:rFonts w:eastAsiaTheme="minorEastAsia"/>
          <w:b w:val="0"/>
          <w:color w:val="auto"/>
          <w:sz w:val="24"/>
          <w:szCs w:val="24"/>
          <w:lang w:val="en-GB" w:eastAsia="en-GB"/>
        </w:rPr>
      </w:pPr>
      <w:hyperlink w:anchor="_Toc464139608" w:history="1">
        <w:r w:rsidR="000A7C71" w:rsidRPr="00041A14">
          <w:rPr>
            <w:rStyle w:val="Hyperlink"/>
          </w:rPr>
          <w:t>5.</w:t>
        </w:r>
        <w:r w:rsidR="000A7C71">
          <w:rPr>
            <w:rFonts w:eastAsiaTheme="minorEastAsia"/>
            <w:b w:val="0"/>
            <w:color w:val="auto"/>
            <w:sz w:val="24"/>
            <w:szCs w:val="24"/>
            <w:lang w:val="en-GB" w:eastAsia="en-GB"/>
          </w:rPr>
          <w:tab/>
        </w:r>
        <w:r w:rsidR="000A7C71" w:rsidRPr="00041A14">
          <w:rPr>
            <w:rStyle w:val="Hyperlink"/>
          </w:rPr>
          <w:t>REFERENCED DOCUMENTS</w:t>
        </w:r>
        <w:r w:rsidR="000A7C71">
          <w:rPr>
            <w:webHidden/>
          </w:rPr>
          <w:tab/>
        </w:r>
        <w:r w:rsidR="000A7C71">
          <w:rPr>
            <w:webHidden/>
          </w:rPr>
          <w:fldChar w:fldCharType="begin"/>
        </w:r>
        <w:r w:rsidR="000A7C71">
          <w:rPr>
            <w:webHidden/>
          </w:rPr>
          <w:instrText xml:space="preserve"> PAGEREF _Toc464139608 \h </w:instrText>
        </w:r>
        <w:r w:rsidR="000A7C71">
          <w:rPr>
            <w:webHidden/>
          </w:rPr>
        </w:r>
        <w:r w:rsidR="000A7C71">
          <w:rPr>
            <w:webHidden/>
          </w:rPr>
          <w:fldChar w:fldCharType="separate"/>
        </w:r>
        <w:r w:rsidR="000A7C71">
          <w:rPr>
            <w:webHidden/>
          </w:rPr>
          <w:t>4</w:t>
        </w:r>
        <w:r w:rsidR="000A7C71">
          <w:rPr>
            <w:webHidden/>
          </w:rPr>
          <w:fldChar w:fldCharType="end"/>
        </w:r>
      </w:hyperlink>
    </w:p>
    <w:p w:rsidR="000A7C71" w:rsidRDefault="00085765">
      <w:pPr>
        <w:pStyle w:val="TOC1"/>
        <w:tabs>
          <w:tab w:val="left" w:pos="720"/>
        </w:tabs>
        <w:rPr>
          <w:rFonts w:eastAsiaTheme="minorEastAsia"/>
          <w:b w:val="0"/>
          <w:color w:val="auto"/>
          <w:sz w:val="24"/>
          <w:szCs w:val="24"/>
          <w:lang w:val="en-GB" w:eastAsia="en-GB"/>
        </w:rPr>
      </w:pPr>
      <w:hyperlink w:anchor="_Toc464139609" w:history="1">
        <w:r w:rsidR="000A7C71" w:rsidRPr="00041A14">
          <w:rPr>
            <w:rStyle w:val="Hyperlink"/>
          </w:rPr>
          <w:t>6.</w:t>
        </w:r>
        <w:r w:rsidR="000A7C71">
          <w:rPr>
            <w:rFonts w:eastAsiaTheme="minorEastAsia"/>
            <w:b w:val="0"/>
            <w:color w:val="auto"/>
            <w:sz w:val="24"/>
            <w:szCs w:val="24"/>
            <w:lang w:val="en-GB" w:eastAsia="en-GB"/>
          </w:rPr>
          <w:tab/>
        </w:r>
        <w:r w:rsidR="000A7C71" w:rsidRPr="00041A14">
          <w:rPr>
            <w:rStyle w:val="Hyperlink"/>
          </w:rPr>
          <w:t>SUPPLEMENTARY ELEMENTS</w:t>
        </w:r>
        <w:r w:rsidR="000A7C71">
          <w:rPr>
            <w:webHidden/>
          </w:rPr>
          <w:tab/>
        </w:r>
        <w:r w:rsidR="000A7C71">
          <w:rPr>
            <w:webHidden/>
          </w:rPr>
          <w:fldChar w:fldCharType="begin"/>
        </w:r>
        <w:r w:rsidR="000A7C71">
          <w:rPr>
            <w:webHidden/>
          </w:rPr>
          <w:instrText xml:space="preserve"> PAGEREF _Toc464139609 \h </w:instrText>
        </w:r>
        <w:r w:rsidR="000A7C71">
          <w:rPr>
            <w:webHidden/>
          </w:rPr>
        </w:r>
        <w:r w:rsidR="000A7C71">
          <w:rPr>
            <w:webHidden/>
          </w:rPr>
          <w:fldChar w:fldCharType="separate"/>
        </w:r>
        <w:r w:rsidR="000A7C71">
          <w:rPr>
            <w:webHidden/>
          </w:rPr>
          <w:t>4</w:t>
        </w:r>
        <w:r w:rsidR="000A7C71">
          <w:rPr>
            <w:webHidden/>
          </w:rPr>
          <w:fldChar w:fldCharType="end"/>
        </w:r>
      </w:hyperlink>
    </w:p>
    <w:p w:rsidR="000A7C71" w:rsidRDefault="00085765">
      <w:pPr>
        <w:pStyle w:val="TOC1"/>
        <w:tabs>
          <w:tab w:val="left" w:pos="720"/>
        </w:tabs>
        <w:rPr>
          <w:rFonts w:eastAsiaTheme="minorEastAsia"/>
          <w:b w:val="0"/>
          <w:color w:val="auto"/>
          <w:sz w:val="24"/>
          <w:szCs w:val="24"/>
          <w:lang w:val="en-GB" w:eastAsia="en-GB"/>
        </w:rPr>
      </w:pPr>
      <w:hyperlink w:anchor="_Toc464139610" w:history="1">
        <w:r w:rsidR="000A7C71" w:rsidRPr="00041A14">
          <w:rPr>
            <w:rStyle w:val="Hyperlink"/>
          </w:rPr>
          <w:t>7.</w:t>
        </w:r>
        <w:r w:rsidR="000A7C71">
          <w:rPr>
            <w:rFonts w:eastAsiaTheme="minorEastAsia"/>
            <w:b w:val="0"/>
            <w:color w:val="auto"/>
            <w:sz w:val="24"/>
            <w:szCs w:val="24"/>
            <w:lang w:val="en-GB" w:eastAsia="en-GB"/>
          </w:rPr>
          <w:tab/>
        </w:r>
        <w:r w:rsidR="000A7C71" w:rsidRPr="00041A14">
          <w:rPr>
            <w:rStyle w:val="Hyperlink"/>
          </w:rPr>
          <w:t>ADOPTION OF AND AMENDMENT OF STANDARDS</w:t>
        </w:r>
        <w:r w:rsidR="000A7C71">
          <w:rPr>
            <w:webHidden/>
          </w:rPr>
          <w:tab/>
        </w:r>
        <w:r w:rsidR="000A7C71">
          <w:rPr>
            <w:webHidden/>
          </w:rPr>
          <w:fldChar w:fldCharType="begin"/>
        </w:r>
        <w:r w:rsidR="000A7C71">
          <w:rPr>
            <w:webHidden/>
          </w:rPr>
          <w:instrText xml:space="preserve"> PAGEREF _Toc464139610 \h </w:instrText>
        </w:r>
        <w:r w:rsidR="000A7C71">
          <w:rPr>
            <w:webHidden/>
          </w:rPr>
        </w:r>
        <w:r w:rsidR="000A7C71">
          <w:rPr>
            <w:webHidden/>
          </w:rPr>
          <w:fldChar w:fldCharType="separate"/>
        </w:r>
        <w:r w:rsidR="000A7C71">
          <w:rPr>
            <w:webHidden/>
          </w:rPr>
          <w:t>4</w:t>
        </w:r>
        <w:r w:rsidR="000A7C71">
          <w:rPr>
            <w:webHidden/>
          </w:rPr>
          <w:fldChar w:fldCharType="end"/>
        </w:r>
      </w:hyperlink>
    </w:p>
    <w:p w:rsidR="000A7C71" w:rsidRDefault="00085765">
      <w:pPr>
        <w:pStyle w:val="TOC1"/>
        <w:tabs>
          <w:tab w:val="left" w:pos="720"/>
        </w:tabs>
        <w:rPr>
          <w:rFonts w:eastAsiaTheme="minorEastAsia"/>
          <w:b w:val="0"/>
          <w:color w:val="auto"/>
          <w:sz w:val="24"/>
          <w:szCs w:val="24"/>
          <w:lang w:val="en-GB" w:eastAsia="en-GB"/>
        </w:rPr>
      </w:pPr>
      <w:hyperlink w:anchor="_Toc464139611" w:history="1">
        <w:r w:rsidR="000A7C71" w:rsidRPr="00041A14">
          <w:rPr>
            <w:rStyle w:val="Hyperlink"/>
          </w:rPr>
          <w:t>8.</w:t>
        </w:r>
        <w:r w:rsidR="000A7C71">
          <w:rPr>
            <w:rFonts w:eastAsiaTheme="minorEastAsia"/>
            <w:b w:val="0"/>
            <w:color w:val="auto"/>
            <w:sz w:val="24"/>
            <w:szCs w:val="24"/>
            <w:lang w:val="en-GB" w:eastAsia="en-GB"/>
          </w:rPr>
          <w:tab/>
        </w:r>
        <w:r w:rsidR="000A7C71" w:rsidRPr="00041A14">
          <w:rPr>
            <w:rStyle w:val="Hyperlink"/>
          </w:rPr>
          <w:t>DOCUMENT HISTORY</w:t>
        </w:r>
        <w:r w:rsidR="000A7C71">
          <w:rPr>
            <w:webHidden/>
          </w:rPr>
          <w:tab/>
        </w:r>
        <w:r w:rsidR="000A7C71">
          <w:rPr>
            <w:webHidden/>
          </w:rPr>
          <w:fldChar w:fldCharType="begin"/>
        </w:r>
        <w:r w:rsidR="000A7C71">
          <w:rPr>
            <w:webHidden/>
          </w:rPr>
          <w:instrText xml:space="preserve"> PAGEREF _Toc464139611 \h </w:instrText>
        </w:r>
        <w:r w:rsidR="000A7C71">
          <w:rPr>
            <w:webHidden/>
          </w:rPr>
        </w:r>
        <w:r w:rsidR="000A7C71">
          <w:rPr>
            <w:webHidden/>
          </w:rPr>
          <w:fldChar w:fldCharType="separate"/>
        </w:r>
        <w:r w:rsidR="000A7C71">
          <w:rPr>
            <w:webHidden/>
          </w:rPr>
          <w:t>5</w:t>
        </w:r>
        <w:r w:rsidR="000A7C71">
          <w:rPr>
            <w:webHidden/>
          </w:rPr>
          <w:fldChar w:fldCharType="end"/>
        </w:r>
      </w:hyperlink>
    </w:p>
    <w:p w:rsidR="000A7C71" w:rsidRPr="004259CB" w:rsidRDefault="000A7C71" w:rsidP="003274DB">
      <w:r w:rsidRPr="004259CB">
        <w:rPr>
          <w:b/>
          <w:color w:val="5B9BD5" w:themeColor="accent1"/>
        </w:rPr>
        <w:fldChar w:fldCharType="end"/>
      </w:r>
    </w:p>
    <w:p w:rsidR="000A7C71" w:rsidRPr="004259CB" w:rsidRDefault="000A7C71" w:rsidP="00192FEB"/>
    <w:p w:rsidR="000A7C71" w:rsidRPr="004259CB" w:rsidRDefault="000A7C71" w:rsidP="003274DB"/>
    <w:p w:rsidR="000A7C71" w:rsidRPr="004259CB" w:rsidRDefault="000A7C71" w:rsidP="003274DB">
      <w:pPr>
        <w:sectPr w:rsidR="000A7C71" w:rsidRPr="004259CB" w:rsidSect="00AB623C">
          <w:headerReference w:type="even" r:id="rId14"/>
          <w:headerReference w:type="default" r:id="rId15"/>
          <w:footerReference w:type="default" r:id="rId16"/>
          <w:headerReference w:type="first" r:id="rId17"/>
          <w:pgSz w:w="11906" w:h="16838" w:code="9"/>
          <w:pgMar w:top="567" w:right="794" w:bottom="567" w:left="907" w:header="567" w:footer="851" w:gutter="0"/>
          <w:cols w:space="708"/>
          <w:docGrid w:linePitch="360"/>
        </w:sectPr>
      </w:pPr>
    </w:p>
    <w:p w:rsidR="000A7C71" w:rsidRPr="004259CB" w:rsidRDefault="000A7C71" w:rsidP="000A7C71">
      <w:pPr>
        <w:pStyle w:val="Heading1"/>
        <w:keepLines/>
        <w:numPr>
          <w:ilvl w:val="0"/>
          <w:numId w:val="38"/>
        </w:numPr>
        <w:tabs>
          <w:tab w:val="clear" w:pos="0"/>
          <w:tab w:val="clear" w:pos="567"/>
        </w:tabs>
        <w:spacing w:before="0" w:after="0" w:line="240" w:lineRule="atLeast"/>
        <w:ind w:left="0" w:firstLine="0"/>
      </w:pPr>
      <w:bookmarkStart w:id="2" w:name="_Toc432687596"/>
      <w:bookmarkStart w:id="3" w:name="_Toc464033443"/>
      <w:bookmarkStart w:id="4" w:name="_Toc464136438"/>
      <w:bookmarkStart w:id="5" w:name="_Toc464139604"/>
      <w:r w:rsidRPr="004259CB">
        <w:lastRenderedPageBreak/>
        <w:t>INTRODUCTION</w:t>
      </w:r>
      <w:bookmarkEnd w:id="2"/>
      <w:bookmarkEnd w:id="3"/>
      <w:bookmarkEnd w:id="4"/>
      <w:bookmarkEnd w:id="5"/>
    </w:p>
    <w:p w:rsidR="000A7C71" w:rsidRPr="004259CB" w:rsidRDefault="000A7C71" w:rsidP="004259CB">
      <w:pPr>
        <w:pStyle w:val="Sparationtitre1"/>
        <w:rPr>
          <w:lang w:val="en-GB"/>
        </w:rPr>
      </w:pPr>
    </w:p>
    <w:p w:rsidR="000A7C71" w:rsidRPr="004259CB" w:rsidRDefault="000A7C71" w:rsidP="004259CB">
      <w:pPr>
        <w:pStyle w:val="BodyText"/>
      </w:pPr>
      <w:r w:rsidRPr="004259CB">
        <w:t xml:space="preserve">IALA publishes Standards, Recommendations, </w:t>
      </w:r>
      <w:r w:rsidRPr="00BF30A2">
        <w:rPr>
          <w:strike/>
        </w:rPr>
        <w:t>and</w:t>
      </w:r>
      <w:r w:rsidRPr="004259CB">
        <w:t xml:space="preserve"> Guidelines</w:t>
      </w:r>
      <w:r w:rsidR="00BF30A2">
        <w:t xml:space="preserve"> </w:t>
      </w:r>
      <w:r w:rsidR="00BF30A2" w:rsidRPr="00BF30A2">
        <w:rPr>
          <w:highlight w:val="yellow"/>
        </w:rPr>
        <w:t>and Model Courses</w:t>
      </w:r>
      <w:r w:rsidRPr="004259CB">
        <w:t xml:space="preserve"> for the global harmonisation of the provision, maintenance, and operation of marine aids to navigation</w:t>
      </w:r>
      <w:ins w:id="6" w:author="Trainor, Neil" w:date="2017-03-22T14:37:00Z">
        <w:r w:rsidRPr="008B2B4B">
          <w:rPr>
            <w:rFonts w:eastAsia="Times"/>
            <w:highlight w:val="yellow"/>
          </w:rPr>
          <w:t xml:space="preserve"> </w:t>
        </w:r>
        <w:r w:rsidRPr="00EE16A4">
          <w:rPr>
            <w:rFonts w:eastAsia="Times"/>
            <w:highlight w:val="yellow"/>
          </w:rPr>
          <w:t>and V</w:t>
        </w:r>
        <w:r w:rsidRPr="00AE2D7F">
          <w:rPr>
            <w:rFonts w:eastAsia="Times"/>
            <w:highlight w:val="yellow"/>
          </w:rPr>
          <w:t>essel Traffic Services</w:t>
        </w:r>
      </w:ins>
      <w:r w:rsidRPr="004259CB">
        <w:t>, to foster the safe, economic, and efficient movement of vessels, and for the protection of the environment.</w:t>
      </w:r>
    </w:p>
    <w:p w:rsidR="000A7C71" w:rsidRPr="004259CB" w:rsidRDefault="000A7C71" w:rsidP="004259CB">
      <w:pPr>
        <w:pStyle w:val="BodyText"/>
      </w:pPr>
      <w:r w:rsidRPr="004259CB">
        <w:t>They are defined as follows.</w:t>
      </w:r>
    </w:p>
    <w:tbl>
      <w:tblPr>
        <w:tblStyle w:val="MediumShading1"/>
        <w:tblW w:w="10211" w:type="dxa"/>
        <w:tblInd w:w="5" w:type="dxa"/>
        <w:tblBorders>
          <w:top w:val="single" w:sz="4" w:space="0" w:color="404040" w:themeColor="text1" w:themeTint="BF"/>
          <w:left w:val="single" w:sz="4" w:space="0" w:color="404040" w:themeColor="text1" w:themeTint="BF"/>
          <w:bottom w:val="single" w:sz="4" w:space="0" w:color="404040" w:themeColor="text1" w:themeTint="BF"/>
          <w:right w:val="single" w:sz="4" w:space="0" w:color="404040" w:themeColor="text1" w:themeTint="BF"/>
          <w:insideH w:val="single" w:sz="4" w:space="0" w:color="404040" w:themeColor="text1" w:themeTint="BF"/>
          <w:insideV w:val="single" w:sz="4" w:space="0" w:color="404040" w:themeColor="text1" w:themeTint="BF"/>
        </w:tblBorders>
        <w:tblLayout w:type="fixed"/>
        <w:tblCellMar>
          <w:left w:w="0" w:type="dxa"/>
          <w:right w:w="0" w:type="dxa"/>
        </w:tblCellMar>
        <w:tblLook w:val="0480" w:firstRow="0" w:lastRow="0" w:firstColumn="1" w:lastColumn="0" w:noHBand="0" w:noVBand="1"/>
      </w:tblPr>
      <w:tblGrid>
        <w:gridCol w:w="3239"/>
        <w:gridCol w:w="6972"/>
      </w:tblGrid>
      <w:tr w:rsidR="000A7C71" w:rsidRPr="004259CB" w:rsidTr="00BA0E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9" w:type="dxa"/>
            <w:shd w:val="clear" w:color="auto" w:fill="BDD6EE" w:themeFill="accent1" w:themeFillTint="66"/>
          </w:tcPr>
          <w:p w:rsidR="000A7C71" w:rsidRPr="004259CB" w:rsidRDefault="000A7C71" w:rsidP="00BA0EEF">
            <w:pPr>
              <w:spacing w:before="120" w:after="120"/>
              <w:ind w:left="170"/>
            </w:pPr>
            <w:r w:rsidRPr="004259CB">
              <w:t>Document</w:t>
            </w:r>
          </w:p>
        </w:tc>
        <w:tc>
          <w:tcPr>
            <w:tcW w:w="6972" w:type="dxa"/>
            <w:shd w:val="clear" w:color="auto" w:fill="BDD6EE" w:themeFill="accent1" w:themeFillTint="66"/>
          </w:tcPr>
          <w:p w:rsidR="000A7C71" w:rsidRPr="004259CB" w:rsidRDefault="000A7C71" w:rsidP="00BA0EEF">
            <w:pPr>
              <w:spacing w:before="120" w:after="120"/>
              <w:ind w:left="1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4259CB">
              <w:rPr>
                <w:b/>
              </w:rPr>
              <w:t>Definition</w:t>
            </w:r>
          </w:p>
        </w:tc>
      </w:tr>
      <w:tr w:rsidR="000A7C71" w:rsidRPr="004259CB" w:rsidTr="00BA0EE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9" w:type="dxa"/>
          </w:tcPr>
          <w:p w:rsidR="000A7C71" w:rsidRPr="004259CB" w:rsidRDefault="000A7C71" w:rsidP="00BA0EEF">
            <w:pPr>
              <w:spacing w:before="120" w:after="120"/>
              <w:ind w:left="170"/>
            </w:pPr>
            <w:r w:rsidRPr="004259CB">
              <w:t>IALA Standards</w:t>
            </w:r>
          </w:p>
        </w:tc>
        <w:tc>
          <w:tcPr>
            <w:tcW w:w="6972" w:type="dxa"/>
          </w:tcPr>
          <w:p w:rsidR="000A7C71" w:rsidRPr="004259CB" w:rsidRDefault="000A7C71" w:rsidP="00BA0EEF">
            <w:pPr>
              <w:spacing w:before="120" w:after="120"/>
              <w:ind w:left="17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4259CB">
              <w:t xml:space="preserve">IALA Standards form a framework, implementation of which by all coastal states will harmonize marine aids to navigation </w:t>
            </w:r>
            <w:ins w:id="7" w:author="Wim" w:date="2017-03-22T16:49:00Z">
              <w:r w:rsidRPr="00485FC6">
                <w:rPr>
                  <w:highlight w:val="yellow"/>
                </w:rPr>
                <w:t>and V</w:t>
              </w:r>
            </w:ins>
            <w:ins w:id="8" w:author="Wim" w:date="2017-03-22T16:50:00Z">
              <w:r>
                <w:rPr>
                  <w:highlight w:val="yellow"/>
                </w:rPr>
                <w:t xml:space="preserve">essel </w:t>
              </w:r>
            </w:ins>
            <w:ins w:id="9" w:author="Wim" w:date="2017-03-22T16:49:00Z">
              <w:r w:rsidRPr="00485FC6">
                <w:rPr>
                  <w:highlight w:val="yellow"/>
                </w:rPr>
                <w:t>T</w:t>
              </w:r>
            </w:ins>
            <w:ins w:id="10" w:author="Wim" w:date="2017-03-22T16:50:00Z">
              <w:r>
                <w:rPr>
                  <w:highlight w:val="yellow"/>
                </w:rPr>
                <w:t xml:space="preserve">raffic </w:t>
              </w:r>
            </w:ins>
            <w:ins w:id="11" w:author="Wim" w:date="2017-03-22T16:49:00Z">
              <w:r w:rsidRPr="00485FC6">
                <w:rPr>
                  <w:highlight w:val="yellow"/>
                </w:rPr>
                <w:t>S</w:t>
              </w:r>
            </w:ins>
            <w:ins w:id="12" w:author="Wim" w:date="2017-03-22T16:50:00Z">
              <w:r w:rsidRPr="00485FC6">
                <w:rPr>
                  <w:highlight w:val="yellow"/>
                </w:rPr>
                <w:t>ervices</w:t>
              </w:r>
            </w:ins>
            <w:ins w:id="13" w:author="Wim" w:date="2017-03-22T16:49:00Z">
              <w:r>
                <w:t xml:space="preserve"> </w:t>
              </w:r>
            </w:ins>
            <w:r w:rsidRPr="004259CB">
              <w:t>worldwide. IALA standards cover technology and services and are non-mandatory.</w:t>
            </w:r>
          </w:p>
        </w:tc>
      </w:tr>
      <w:tr w:rsidR="000A7C71" w:rsidRPr="004259CB" w:rsidTr="00BA0E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9" w:type="dxa"/>
          </w:tcPr>
          <w:p w:rsidR="000A7C71" w:rsidRPr="004259CB" w:rsidRDefault="000A7C71" w:rsidP="00BA0EEF">
            <w:pPr>
              <w:spacing w:before="120" w:after="120"/>
              <w:ind w:left="170"/>
            </w:pPr>
            <w:r w:rsidRPr="004259CB">
              <w:t>IALA Recommendations</w:t>
            </w:r>
          </w:p>
        </w:tc>
        <w:tc>
          <w:tcPr>
            <w:tcW w:w="6972" w:type="dxa"/>
          </w:tcPr>
          <w:p w:rsidR="000A7C71" w:rsidRPr="004259CB" w:rsidRDefault="000A7C71" w:rsidP="00BA0EEF">
            <w:pPr>
              <w:spacing w:before="120" w:after="120"/>
              <w:ind w:left="1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259CB">
              <w:t>IALA Recommendations specify what practices shall be carried out in order to comply with a Recommendation, and may be referenced, in full or in part, in an IALA Standard.</w:t>
            </w:r>
          </w:p>
        </w:tc>
      </w:tr>
      <w:tr w:rsidR="000A7C71" w:rsidRPr="004259CB" w:rsidTr="00BA0EE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9" w:type="dxa"/>
          </w:tcPr>
          <w:p w:rsidR="000A7C71" w:rsidRPr="004259CB" w:rsidRDefault="000A7C71" w:rsidP="00BA0EEF">
            <w:pPr>
              <w:spacing w:before="120" w:after="120"/>
              <w:ind w:left="170"/>
            </w:pPr>
            <w:r w:rsidRPr="004259CB">
              <w:t>IALA Guidelines</w:t>
            </w:r>
          </w:p>
        </w:tc>
        <w:tc>
          <w:tcPr>
            <w:tcW w:w="6972" w:type="dxa"/>
          </w:tcPr>
          <w:p w:rsidR="000A7C71" w:rsidRPr="004259CB" w:rsidRDefault="000A7C71" w:rsidP="00BA0EEF">
            <w:pPr>
              <w:spacing w:before="120" w:after="120"/>
              <w:ind w:left="17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4259CB">
              <w:t>IALA Guidelines describe how to implement practices normally specified in a Recommendation.</w:t>
            </w:r>
          </w:p>
        </w:tc>
      </w:tr>
    </w:tbl>
    <w:p w:rsidR="000A7C71" w:rsidRPr="004259CB" w:rsidRDefault="000A7C71" w:rsidP="004259CB"/>
    <w:p w:rsidR="000A7C71" w:rsidRPr="004259CB" w:rsidRDefault="000A7C71" w:rsidP="000A7C71">
      <w:pPr>
        <w:pStyle w:val="Heading1"/>
        <w:keepLines/>
        <w:numPr>
          <w:ilvl w:val="0"/>
          <w:numId w:val="38"/>
        </w:numPr>
        <w:tabs>
          <w:tab w:val="clear" w:pos="0"/>
          <w:tab w:val="clear" w:pos="567"/>
        </w:tabs>
        <w:spacing w:before="0" w:after="0" w:line="240" w:lineRule="atLeast"/>
        <w:ind w:left="0" w:firstLine="0"/>
        <w:rPr>
          <w:caps/>
        </w:rPr>
      </w:pPr>
      <w:bookmarkStart w:id="14" w:name="_Toc464033444"/>
      <w:bookmarkStart w:id="15" w:name="_Toc464136439"/>
      <w:bookmarkStart w:id="16" w:name="_Toc464139605"/>
      <w:r w:rsidRPr="004259CB">
        <w:t>PURPOSE</w:t>
      </w:r>
      <w:bookmarkEnd w:id="14"/>
      <w:bookmarkEnd w:id="15"/>
      <w:bookmarkEnd w:id="16"/>
    </w:p>
    <w:p w:rsidR="000A7C71" w:rsidRPr="004259CB" w:rsidRDefault="000A7C71" w:rsidP="004259CB">
      <w:pPr>
        <w:pStyle w:val="Sparationtitre1"/>
        <w:rPr>
          <w:lang w:val="en-GB"/>
        </w:rPr>
      </w:pPr>
    </w:p>
    <w:p w:rsidR="000A7C71" w:rsidRPr="004259CB" w:rsidRDefault="000A7C71" w:rsidP="004259CB">
      <w:pPr>
        <w:pStyle w:val="BodyText"/>
      </w:pPr>
      <w:r w:rsidRPr="004259CB">
        <w:t xml:space="preserve">The IALA Strategic Vision for the period 2014-2026, adopted by the General Assembly in 2014, had two Goals, the first of which is to </w:t>
      </w:r>
    </w:p>
    <w:p w:rsidR="000A7C71" w:rsidRPr="004259CB" w:rsidRDefault="000A7C71" w:rsidP="004259CB">
      <w:pPr>
        <w:pStyle w:val="BodyText"/>
        <w:ind w:left="567"/>
      </w:pPr>
      <w:r w:rsidRPr="004259CB">
        <w:t>“Ensure that aids to navigation systems and related services, including e-Navigation, Vessel Traffic Services, and emerging technologies, are harmonized through international cooperation and the provision of standards.”</w:t>
      </w:r>
    </w:p>
    <w:p w:rsidR="000A7C71" w:rsidRPr="004259CB" w:rsidRDefault="000A7C71" w:rsidP="004259CB">
      <w:pPr>
        <w:pStyle w:val="BodyText"/>
      </w:pPr>
      <w:r w:rsidRPr="004259CB">
        <w:t xml:space="preserve">IALA Standards are suitable for direct citation by States in the interest of an efficient and harmonised global network of aids to navigation and </w:t>
      </w:r>
      <w:del w:id="17" w:author="Trainor, Neil" w:date="2017-03-22T14:38:00Z">
        <w:r w:rsidRPr="008B2B4B" w:rsidDel="008B2B4B">
          <w:rPr>
            <w:highlight w:val="yellow"/>
          </w:rPr>
          <w:delText>services</w:delText>
        </w:r>
      </w:del>
      <w:ins w:id="18" w:author="Trainor, Neil" w:date="2017-03-22T14:38:00Z">
        <w:r w:rsidRPr="008B2B4B">
          <w:rPr>
            <w:highlight w:val="yellow"/>
          </w:rPr>
          <w:t>Vessel Traffic Services</w:t>
        </w:r>
      </w:ins>
      <w:r w:rsidRPr="008B2B4B">
        <w:rPr>
          <w:highlight w:val="yellow"/>
        </w:rPr>
        <w:t>.</w:t>
      </w:r>
    </w:p>
    <w:p w:rsidR="000A7C71" w:rsidRPr="004259CB" w:rsidRDefault="000A7C71" w:rsidP="000A7C71">
      <w:pPr>
        <w:pStyle w:val="Heading1"/>
        <w:keepLines/>
        <w:numPr>
          <w:ilvl w:val="0"/>
          <w:numId w:val="38"/>
        </w:numPr>
        <w:tabs>
          <w:tab w:val="clear" w:pos="0"/>
          <w:tab w:val="clear" w:pos="567"/>
        </w:tabs>
        <w:spacing w:before="0" w:after="0" w:line="240" w:lineRule="atLeast"/>
        <w:ind w:left="0" w:firstLine="0"/>
        <w:rPr>
          <w:caps/>
        </w:rPr>
      </w:pPr>
      <w:bookmarkStart w:id="19" w:name="_Toc455587602"/>
      <w:bookmarkStart w:id="20" w:name="_Toc455589134"/>
      <w:bookmarkStart w:id="21" w:name="_Toc464033445"/>
      <w:bookmarkStart w:id="22" w:name="_Toc464136440"/>
      <w:bookmarkStart w:id="23" w:name="_Toc464139606"/>
      <w:bookmarkStart w:id="24" w:name="_Toc432687597"/>
      <w:bookmarkEnd w:id="19"/>
      <w:bookmarkEnd w:id="20"/>
      <w:r w:rsidRPr="004259CB">
        <w:t>APPLICATION</w:t>
      </w:r>
      <w:bookmarkEnd w:id="21"/>
      <w:bookmarkEnd w:id="22"/>
      <w:bookmarkEnd w:id="23"/>
    </w:p>
    <w:p w:rsidR="000A7C71" w:rsidRPr="004259CB" w:rsidRDefault="000A7C71" w:rsidP="004259CB">
      <w:pPr>
        <w:pStyle w:val="Sparationtitre1"/>
        <w:rPr>
          <w:lang w:val="en-GB"/>
        </w:rPr>
      </w:pPr>
    </w:p>
    <w:p w:rsidR="000A7C71" w:rsidRPr="004259CB" w:rsidRDefault="000A7C71" w:rsidP="004259CB">
      <w:pPr>
        <w:pStyle w:val="BodyText"/>
      </w:pPr>
      <w:r w:rsidRPr="004259CB">
        <w:t xml:space="preserve">This Standard is suitable for implementation by </w:t>
      </w:r>
      <w:del w:id="25" w:author="Wim" w:date="2017-03-22T16:16:00Z">
        <w:r w:rsidRPr="004259CB" w:rsidDel="008847D5">
          <w:delText>all marine aids to navigation</w:delText>
        </w:r>
        <w:r w:rsidRPr="008B2B4B" w:rsidDel="008847D5">
          <w:delText xml:space="preserve"> </w:delText>
        </w:r>
        <w:r w:rsidRPr="004259CB" w:rsidDel="008847D5">
          <w:delText xml:space="preserve">authorities </w:delText>
        </w:r>
      </w:del>
      <w:ins w:id="26" w:author="Trainor, Neil" w:date="2017-03-22T14:39:00Z">
        <w:del w:id="27" w:author="Wim" w:date="2017-03-22T16:16:00Z">
          <w:r w:rsidRPr="006C2FBD" w:rsidDel="008847D5">
            <w:rPr>
              <w:rFonts w:eastAsia="Times"/>
              <w:highlight w:val="yellow"/>
            </w:rPr>
            <w:delText xml:space="preserve">and VTS </w:delText>
          </w:r>
        </w:del>
        <w:proofErr w:type="gramStart"/>
        <w:r w:rsidRPr="006C2FBD">
          <w:rPr>
            <w:rFonts w:eastAsia="Times"/>
            <w:highlight w:val="yellow"/>
          </w:rPr>
          <w:t>Competent</w:t>
        </w:r>
        <w:proofErr w:type="gramEnd"/>
        <w:r w:rsidRPr="006C2FBD">
          <w:rPr>
            <w:rFonts w:eastAsia="Times"/>
          </w:rPr>
          <w:t xml:space="preserve"> </w:t>
        </w:r>
      </w:ins>
      <w:r w:rsidRPr="004259CB">
        <w:t>authorities</w:t>
      </w:r>
      <w:ins w:id="28" w:author="Wim" w:date="2017-03-22T16:16:00Z">
        <w:r>
          <w:t xml:space="preserve"> </w:t>
        </w:r>
        <w:r w:rsidRPr="00C45A69">
          <w:rPr>
            <w:highlight w:val="yellow"/>
          </w:rPr>
          <w:t>for V</w:t>
        </w:r>
      </w:ins>
      <w:ins w:id="29" w:author="Wim" w:date="2017-03-22T17:01:00Z">
        <w:r w:rsidRPr="00C45A69">
          <w:rPr>
            <w:highlight w:val="yellow"/>
          </w:rPr>
          <w:t xml:space="preserve">essel </w:t>
        </w:r>
      </w:ins>
      <w:ins w:id="30" w:author="Wim" w:date="2017-03-22T16:16:00Z">
        <w:r w:rsidRPr="00C45A69">
          <w:rPr>
            <w:highlight w:val="yellow"/>
          </w:rPr>
          <w:t>T</w:t>
        </w:r>
      </w:ins>
      <w:ins w:id="31" w:author="Wim" w:date="2017-03-22T17:01:00Z">
        <w:r w:rsidRPr="00C45A69">
          <w:rPr>
            <w:highlight w:val="yellow"/>
          </w:rPr>
          <w:t xml:space="preserve">raffic </w:t>
        </w:r>
      </w:ins>
      <w:ins w:id="32" w:author="Wim" w:date="2017-03-22T16:16:00Z">
        <w:r w:rsidRPr="00C45A69">
          <w:rPr>
            <w:highlight w:val="yellow"/>
          </w:rPr>
          <w:t>S</w:t>
        </w:r>
      </w:ins>
      <w:ins w:id="33" w:author="Wim" w:date="2017-03-22T17:01:00Z">
        <w:r w:rsidRPr="00C45A69">
          <w:rPr>
            <w:highlight w:val="yellow"/>
          </w:rPr>
          <w:t>ervices</w:t>
        </w:r>
      </w:ins>
      <w:r w:rsidRPr="004259CB">
        <w:t>.</w:t>
      </w:r>
    </w:p>
    <w:p w:rsidR="000A7C71" w:rsidRPr="004259CB" w:rsidRDefault="000A7C71" w:rsidP="000A7C71">
      <w:pPr>
        <w:pStyle w:val="Heading1"/>
        <w:keepLines/>
        <w:numPr>
          <w:ilvl w:val="0"/>
          <w:numId w:val="38"/>
        </w:numPr>
        <w:tabs>
          <w:tab w:val="clear" w:pos="0"/>
          <w:tab w:val="clear" w:pos="567"/>
        </w:tabs>
        <w:spacing w:before="0" w:after="0" w:line="240" w:lineRule="atLeast"/>
        <w:ind w:left="0" w:firstLine="0"/>
        <w:rPr>
          <w:caps/>
        </w:rPr>
      </w:pPr>
      <w:bookmarkStart w:id="34" w:name="_Toc464033446"/>
      <w:bookmarkStart w:id="35" w:name="_Toc464136441"/>
      <w:bookmarkStart w:id="36" w:name="_Toc464139607"/>
      <w:r w:rsidRPr="004259CB">
        <w:t>SCOPE</w:t>
      </w:r>
      <w:bookmarkEnd w:id="24"/>
      <w:bookmarkEnd w:id="34"/>
      <w:bookmarkEnd w:id="35"/>
      <w:bookmarkEnd w:id="36"/>
    </w:p>
    <w:p w:rsidR="000A7C71" w:rsidRPr="004259CB" w:rsidRDefault="000A7C71" w:rsidP="004259CB">
      <w:pPr>
        <w:pStyle w:val="Sparationtitre1"/>
        <w:rPr>
          <w:lang w:val="en-GB"/>
        </w:rPr>
      </w:pPr>
    </w:p>
    <w:p w:rsidR="000A7C71" w:rsidRPr="004259CB" w:rsidRDefault="000A7C71" w:rsidP="004259CB">
      <w:pPr>
        <w:pStyle w:val="BodyText"/>
      </w:pPr>
      <w:r w:rsidRPr="004259CB">
        <w:t>IALA Standards may contain Normative and Informative provisions.</w:t>
      </w:r>
    </w:p>
    <w:p w:rsidR="000A7C71" w:rsidRPr="004259CB" w:rsidRDefault="000A7C71" w:rsidP="004259CB">
      <w:pPr>
        <w:pStyle w:val="BodyText"/>
      </w:pPr>
      <w:r w:rsidRPr="004259CB">
        <w:t xml:space="preserve">Normative provisions are those with which it is necessary to conform in order to claim compliance </w:t>
      </w:r>
      <w:proofErr w:type="gramStart"/>
      <w:r w:rsidRPr="004259CB">
        <w:t>with</w:t>
      </w:r>
      <w:proofErr w:type="gramEnd"/>
      <w:r w:rsidRPr="004259CB">
        <w:t xml:space="preserve"> the Standard.</w:t>
      </w:r>
    </w:p>
    <w:p w:rsidR="000A7C71" w:rsidRPr="004259CB" w:rsidRDefault="000A7C71" w:rsidP="004259CB">
      <w:pPr>
        <w:pStyle w:val="BodyText"/>
      </w:pPr>
      <w:r w:rsidRPr="004259CB">
        <w:t xml:space="preserve">Informative provisions are those which specify additional desirable practices but with which it is not necessary to conform in order to claim compliance </w:t>
      </w:r>
      <w:proofErr w:type="gramStart"/>
      <w:r w:rsidRPr="004259CB">
        <w:t>with</w:t>
      </w:r>
      <w:proofErr w:type="gramEnd"/>
      <w:r w:rsidRPr="004259CB">
        <w:t xml:space="preserve"> the Standard.</w:t>
      </w:r>
    </w:p>
    <w:p w:rsidR="000A7C71" w:rsidRPr="004259CB" w:rsidRDefault="000A7C71" w:rsidP="004259CB">
      <w:pPr>
        <w:pStyle w:val="BodyText"/>
      </w:pPr>
      <w:r w:rsidRPr="004259CB">
        <w:t>This Standard references Normative and Informative provisions, detailed in the listed IALA Recommendations, covering the following scope.</w:t>
      </w:r>
    </w:p>
    <w:p w:rsidR="000A7C71" w:rsidRDefault="000A7C71" w:rsidP="000A7C71">
      <w:pPr>
        <w:pStyle w:val="Bullet1"/>
        <w:numPr>
          <w:ilvl w:val="0"/>
          <w:numId w:val="37"/>
        </w:numPr>
        <w:tabs>
          <w:tab w:val="clear" w:pos="1134"/>
        </w:tabs>
        <w:spacing w:line="216" w:lineRule="atLeast"/>
        <w:jc w:val="left"/>
        <w:outlineLvl w:val="9"/>
      </w:pPr>
      <w:r>
        <w:lastRenderedPageBreak/>
        <w:t>Vessel Traffic Services Implementation</w:t>
      </w:r>
    </w:p>
    <w:p w:rsidR="000A7C71" w:rsidRDefault="000A7C71" w:rsidP="000A7C71">
      <w:pPr>
        <w:pStyle w:val="Bullet1"/>
        <w:numPr>
          <w:ilvl w:val="0"/>
          <w:numId w:val="37"/>
        </w:numPr>
        <w:tabs>
          <w:tab w:val="clear" w:pos="1134"/>
        </w:tabs>
        <w:spacing w:line="216" w:lineRule="atLeast"/>
        <w:jc w:val="left"/>
        <w:outlineLvl w:val="9"/>
      </w:pPr>
      <w:r>
        <w:t>Vessel Traffic Services Operations</w:t>
      </w:r>
    </w:p>
    <w:p w:rsidR="000A7C71" w:rsidRDefault="000A7C71" w:rsidP="000A7C71">
      <w:pPr>
        <w:pStyle w:val="Bullet1"/>
        <w:numPr>
          <w:ilvl w:val="0"/>
          <w:numId w:val="37"/>
        </w:numPr>
        <w:tabs>
          <w:tab w:val="clear" w:pos="1134"/>
        </w:tabs>
        <w:spacing w:line="216" w:lineRule="atLeast"/>
        <w:jc w:val="left"/>
        <w:outlineLvl w:val="9"/>
      </w:pPr>
      <w:r>
        <w:t>Vessel Traffic Services Data and Information Management</w:t>
      </w:r>
    </w:p>
    <w:p w:rsidR="000A7C71" w:rsidRDefault="000A7C71" w:rsidP="000A7C71">
      <w:pPr>
        <w:pStyle w:val="Bullet1"/>
        <w:numPr>
          <w:ilvl w:val="0"/>
          <w:numId w:val="37"/>
        </w:numPr>
        <w:tabs>
          <w:tab w:val="clear" w:pos="1134"/>
        </w:tabs>
        <w:spacing w:line="216" w:lineRule="atLeast"/>
        <w:jc w:val="left"/>
        <w:outlineLvl w:val="9"/>
      </w:pPr>
      <w:r>
        <w:t>Vessel Traffic Services Communications</w:t>
      </w:r>
    </w:p>
    <w:p w:rsidR="000A7C71" w:rsidRDefault="000A7C71" w:rsidP="000A7C71">
      <w:pPr>
        <w:pStyle w:val="Bullet1"/>
        <w:numPr>
          <w:ilvl w:val="0"/>
          <w:numId w:val="37"/>
        </w:numPr>
        <w:tabs>
          <w:tab w:val="clear" w:pos="1134"/>
        </w:tabs>
        <w:spacing w:line="216" w:lineRule="atLeast"/>
        <w:jc w:val="left"/>
        <w:outlineLvl w:val="9"/>
      </w:pPr>
      <w:r>
        <w:t>Vessel Traffic Services Technologies</w:t>
      </w:r>
    </w:p>
    <w:p w:rsidR="000A7C71" w:rsidRPr="00BE0675" w:rsidRDefault="000A7C71" w:rsidP="000A7C71">
      <w:pPr>
        <w:pStyle w:val="Bullet1"/>
        <w:numPr>
          <w:ilvl w:val="0"/>
          <w:numId w:val="37"/>
        </w:numPr>
        <w:tabs>
          <w:tab w:val="clear" w:pos="1134"/>
        </w:tabs>
        <w:spacing w:line="216" w:lineRule="atLeast"/>
        <w:jc w:val="left"/>
        <w:outlineLvl w:val="9"/>
      </w:pPr>
      <w:r>
        <w:t>Auditing and Assessment of Vessel Traffic Services</w:t>
      </w:r>
    </w:p>
    <w:p w:rsidR="000A7C71" w:rsidRPr="004259CB" w:rsidRDefault="000A7C71" w:rsidP="000A7C71">
      <w:pPr>
        <w:pStyle w:val="Heading1"/>
        <w:keepLines/>
        <w:numPr>
          <w:ilvl w:val="0"/>
          <w:numId w:val="38"/>
        </w:numPr>
        <w:tabs>
          <w:tab w:val="clear" w:pos="0"/>
          <w:tab w:val="clear" w:pos="567"/>
        </w:tabs>
        <w:spacing w:before="0" w:after="0" w:line="240" w:lineRule="atLeast"/>
        <w:ind w:left="0" w:firstLine="0"/>
        <w:rPr>
          <w:caps/>
        </w:rPr>
      </w:pPr>
      <w:bookmarkStart w:id="37" w:name="_Toc455587604"/>
      <w:bookmarkStart w:id="38" w:name="_Toc455589136"/>
      <w:bookmarkStart w:id="39" w:name="_Toc432687599"/>
      <w:bookmarkStart w:id="40" w:name="_Toc464033447"/>
      <w:bookmarkStart w:id="41" w:name="_Toc464136442"/>
      <w:bookmarkStart w:id="42" w:name="_Toc464139608"/>
      <w:bookmarkEnd w:id="37"/>
      <w:bookmarkEnd w:id="38"/>
      <w:r w:rsidRPr="004259CB">
        <w:t>REFERENCED DOCUMENTS</w:t>
      </w:r>
      <w:bookmarkEnd w:id="39"/>
      <w:bookmarkEnd w:id="40"/>
      <w:bookmarkEnd w:id="41"/>
      <w:bookmarkEnd w:id="42"/>
    </w:p>
    <w:p w:rsidR="000A7C71" w:rsidRPr="004259CB" w:rsidRDefault="000A7C71" w:rsidP="004259CB">
      <w:pPr>
        <w:pStyle w:val="Sparationtitre1"/>
        <w:rPr>
          <w:lang w:val="en-GB"/>
        </w:rPr>
      </w:pPr>
    </w:p>
    <w:p w:rsidR="000A7C71" w:rsidRPr="004259CB" w:rsidRDefault="000A7C71" w:rsidP="004259CB">
      <w:pPr>
        <w:pStyle w:val="Textedesaisie"/>
        <w:rPr>
          <w:lang w:val="en-GB"/>
        </w:rPr>
      </w:pPr>
      <w:r w:rsidRPr="004259CB">
        <w:rPr>
          <w:lang w:val="en-GB"/>
        </w:rPr>
        <w:t xml:space="preserve">In this Standard, any reference to a Recommendation is to the most recent version approved by the IALA Council. </w:t>
      </w:r>
    </w:p>
    <w:p w:rsidR="000A7C71" w:rsidRPr="004259CB" w:rsidRDefault="000A7C71" w:rsidP="004259CB">
      <w:pPr>
        <w:pStyle w:val="Textedesaisie"/>
        <w:rPr>
          <w:lang w:val="en-GB"/>
        </w:rPr>
      </w:pPr>
    </w:p>
    <w:p w:rsidR="000A7C71" w:rsidRPr="004259CB" w:rsidRDefault="000A7C71" w:rsidP="003371B3">
      <w:pPr>
        <w:pStyle w:val="BodyText"/>
      </w:pPr>
      <w:bookmarkStart w:id="43" w:name="_Toc455589139"/>
      <w:bookmarkEnd w:id="43"/>
      <w:r w:rsidRPr="004259CB">
        <w:t xml:space="preserve">In this Standard the word ‘shall’ is used to </w:t>
      </w:r>
      <w:r>
        <w:t>indicate</w:t>
      </w:r>
      <w:r w:rsidRPr="004259CB">
        <w:t xml:space="preserve"> that a provision is Normative and so is to be followed in order to comply with the standard.  The word ‘should’ introduces Informative provisions.</w:t>
      </w:r>
    </w:p>
    <w:p w:rsidR="000A7C71" w:rsidRPr="004259CB" w:rsidRDefault="000A7C71" w:rsidP="004259CB">
      <w:pPr>
        <w:pStyle w:val="Textedesaisie"/>
        <w:rPr>
          <w:lang w:val="en-GB"/>
        </w:rPr>
      </w:pPr>
      <w:r w:rsidRPr="004259CB">
        <w:rPr>
          <w:lang w:val="en-GB"/>
        </w:rPr>
        <w:t xml:space="preserve">The following Recommendations are </w:t>
      </w:r>
      <w:proofErr w:type="gramStart"/>
      <w:r w:rsidRPr="004259CB">
        <w:rPr>
          <w:b/>
          <w:lang w:val="en-GB"/>
        </w:rPr>
        <w:t>Normative</w:t>
      </w:r>
      <w:proofErr w:type="gramEnd"/>
      <w:r w:rsidRPr="004259CB">
        <w:rPr>
          <w:lang w:val="en-GB"/>
        </w:rPr>
        <w:t xml:space="preserve"> provisions, and </w:t>
      </w:r>
      <w:r w:rsidRPr="003371B3">
        <w:rPr>
          <w:b/>
          <w:lang w:val="en-GB"/>
        </w:rPr>
        <w:t>shall</w:t>
      </w:r>
      <w:r w:rsidRPr="004259CB">
        <w:rPr>
          <w:lang w:val="en-GB"/>
        </w:rPr>
        <w:t xml:space="preserve"> be observed if compliance with this Standard is claimed.</w:t>
      </w:r>
    </w:p>
    <w:p w:rsidR="000A7C71" w:rsidRPr="004259CB" w:rsidRDefault="000A7C71" w:rsidP="004259CB">
      <w:pPr>
        <w:pStyle w:val="Textedesaisie"/>
        <w:rPr>
          <w:lang w:val="en-GB"/>
        </w:rPr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526"/>
        <w:gridCol w:w="984"/>
        <w:gridCol w:w="6237"/>
      </w:tblGrid>
      <w:tr w:rsidR="000A7C71" w:rsidRPr="004259CB" w:rsidTr="004259CB">
        <w:trPr>
          <w:jc w:val="center"/>
        </w:trPr>
        <w:tc>
          <w:tcPr>
            <w:tcW w:w="2526" w:type="dxa"/>
          </w:tcPr>
          <w:p w:rsidR="000A7C71" w:rsidRPr="004259CB" w:rsidRDefault="000A7C71" w:rsidP="00BA0EEF">
            <w:pPr>
              <w:spacing w:before="120" w:after="120"/>
              <w:rPr>
                <w:b/>
              </w:rPr>
            </w:pPr>
            <w:r w:rsidRPr="004259CB">
              <w:rPr>
                <w:b/>
              </w:rPr>
              <w:t>Scope</w:t>
            </w:r>
          </w:p>
        </w:tc>
        <w:tc>
          <w:tcPr>
            <w:tcW w:w="984" w:type="dxa"/>
          </w:tcPr>
          <w:p w:rsidR="000A7C71" w:rsidRPr="004259CB" w:rsidRDefault="000A7C71" w:rsidP="00BA0EEF">
            <w:pPr>
              <w:spacing w:before="120" w:after="120"/>
              <w:rPr>
                <w:b/>
              </w:rPr>
            </w:pPr>
            <w:r w:rsidRPr="004259CB">
              <w:rPr>
                <w:b/>
              </w:rPr>
              <w:t>Number</w:t>
            </w:r>
          </w:p>
        </w:tc>
        <w:tc>
          <w:tcPr>
            <w:tcW w:w="6237" w:type="dxa"/>
          </w:tcPr>
          <w:p w:rsidR="000A7C71" w:rsidRPr="004259CB" w:rsidRDefault="000A7C71" w:rsidP="00BA0EEF">
            <w:pPr>
              <w:spacing w:before="120" w:after="120"/>
              <w:rPr>
                <w:b/>
              </w:rPr>
            </w:pPr>
            <w:r w:rsidRPr="004259CB">
              <w:rPr>
                <w:b/>
              </w:rPr>
              <w:t>Title</w:t>
            </w:r>
          </w:p>
        </w:tc>
      </w:tr>
      <w:tr w:rsidR="000A7C71" w:rsidRPr="004259CB" w:rsidTr="004259CB">
        <w:trPr>
          <w:jc w:val="center"/>
        </w:trPr>
        <w:tc>
          <w:tcPr>
            <w:tcW w:w="2526" w:type="dxa"/>
          </w:tcPr>
          <w:p w:rsidR="000A7C71" w:rsidRPr="00085375" w:rsidRDefault="000A7C71" w:rsidP="00BA0EEF">
            <w:pPr>
              <w:spacing w:before="120" w:after="120"/>
              <w:rPr>
                <w:b/>
              </w:rPr>
            </w:pPr>
            <w:r w:rsidRPr="0060160B">
              <w:rPr>
                <w:b/>
              </w:rPr>
              <w:t>Vessel Traffic Services Implementation</w:t>
            </w:r>
          </w:p>
        </w:tc>
        <w:tc>
          <w:tcPr>
            <w:tcW w:w="984" w:type="dxa"/>
          </w:tcPr>
          <w:p w:rsidR="000A7C71" w:rsidRDefault="000A7C71" w:rsidP="00BA0EEF">
            <w:pPr>
              <w:spacing w:before="120" w:after="120"/>
            </w:pPr>
            <w:r>
              <w:t>V-119</w:t>
            </w:r>
          </w:p>
        </w:tc>
        <w:tc>
          <w:tcPr>
            <w:tcW w:w="6237" w:type="dxa"/>
          </w:tcPr>
          <w:p w:rsidR="000A7C71" w:rsidRPr="00085375" w:rsidRDefault="000A7C71" w:rsidP="00BA0EEF">
            <w:pPr>
              <w:spacing w:before="120" w:after="120"/>
            </w:pPr>
            <w:r w:rsidRPr="0060160B">
              <w:t>The Implementation of Vessel Traffic Services</w:t>
            </w:r>
          </w:p>
        </w:tc>
      </w:tr>
      <w:tr w:rsidR="000A7C71" w:rsidRPr="004259CB" w:rsidTr="004259CB">
        <w:trPr>
          <w:jc w:val="center"/>
        </w:trPr>
        <w:tc>
          <w:tcPr>
            <w:tcW w:w="2526" w:type="dxa"/>
          </w:tcPr>
          <w:p w:rsidR="000A7C71" w:rsidRPr="00085375" w:rsidRDefault="000A7C71" w:rsidP="00BA0EEF">
            <w:pPr>
              <w:spacing w:before="120" w:after="120"/>
              <w:rPr>
                <w:b/>
              </w:rPr>
            </w:pPr>
            <w:r w:rsidRPr="00EE2C05">
              <w:rPr>
                <w:b/>
              </w:rPr>
              <w:t>Vessel Traffic Services</w:t>
            </w:r>
            <w:r>
              <w:rPr>
                <w:b/>
              </w:rPr>
              <w:t xml:space="preserve"> Operations</w:t>
            </w:r>
          </w:p>
        </w:tc>
        <w:tc>
          <w:tcPr>
            <w:tcW w:w="984" w:type="dxa"/>
          </w:tcPr>
          <w:p w:rsidR="000A7C71" w:rsidRDefault="000A7C71" w:rsidP="00BA0EEF">
            <w:pPr>
              <w:spacing w:before="120" w:after="120"/>
            </w:pPr>
            <w:r>
              <w:t>V-127</w:t>
            </w:r>
          </w:p>
        </w:tc>
        <w:tc>
          <w:tcPr>
            <w:tcW w:w="6237" w:type="dxa"/>
          </w:tcPr>
          <w:p w:rsidR="000A7C71" w:rsidRPr="00085375" w:rsidRDefault="000A7C71" w:rsidP="00BA0EEF">
            <w:pPr>
              <w:spacing w:before="120" w:after="120"/>
            </w:pPr>
            <w:r w:rsidRPr="00EE2C05">
              <w:t>Operational Procedures for Vessel Traffic Services</w:t>
            </w:r>
          </w:p>
        </w:tc>
      </w:tr>
      <w:tr w:rsidR="000A7C71" w:rsidRPr="004259CB" w:rsidTr="004259CB">
        <w:trPr>
          <w:jc w:val="center"/>
        </w:trPr>
        <w:tc>
          <w:tcPr>
            <w:tcW w:w="2526" w:type="dxa"/>
          </w:tcPr>
          <w:p w:rsidR="000A7C71" w:rsidRPr="00085375" w:rsidRDefault="000A7C71" w:rsidP="00BA0EEF">
            <w:pPr>
              <w:spacing w:before="120" w:after="120"/>
              <w:rPr>
                <w:b/>
              </w:rPr>
            </w:pPr>
            <w:r w:rsidRPr="00EE2C05">
              <w:rPr>
                <w:b/>
              </w:rPr>
              <w:t>Vessel Traffic Services</w:t>
            </w:r>
            <w:r>
              <w:rPr>
                <w:b/>
              </w:rPr>
              <w:t xml:space="preserve"> </w:t>
            </w:r>
            <w:r w:rsidRPr="00EE2C05">
              <w:rPr>
                <w:b/>
              </w:rPr>
              <w:t>data and information management</w:t>
            </w:r>
          </w:p>
        </w:tc>
        <w:tc>
          <w:tcPr>
            <w:tcW w:w="984" w:type="dxa"/>
          </w:tcPr>
          <w:p w:rsidR="000A7C71" w:rsidRDefault="000A7C71" w:rsidP="00BA0EEF">
            <w:pPr>
              <w:spacing w:before="120" w:after="120"/>
            </w:pPr>
            <w:r>
              <w:t>V-125</w:t>
            </w:r>
          </w:p>
        </w:tc>
        <w:tc>
          <w:tcPr>
            <w:tcW w:w="6237" w:type="dxa"/>
          </w:tcPr>
          <w:p w:rsidR="000A7C71" w:rsidRPr="00085375" w:rsidRDefault="000A7C71" w:rsidP="00EE2C05">
            <w:pPr>
              <w:spacing w:before="120" w:after="120"/>
            </w:pPr>
            <w:r w:rsidRPr="00EE2C05">
              <w:t xml:space="preserve">The </w:t>
            </w:r>
            <w:r>
              <w:t>U</w:t>
            </w:r>
            <w:r w:rsidRPr="00EE2C05">
              <w:t xml:space="preserve">se and </w:t>
            </w:r>
            <w:r>
              <w:t xml:space="preserve">Presentation of </w:t>
            </w:r>
            <w:proofErr w:type="spellStart"/>
            <w:r>
              <w:t>S</w:t>
            </w:r>
            <w:r w:rsidRPr="00EE2C05">
              <w:t>ymbology</w:t>
            </w:r>
            <w:proofErr w:type="spellEnd"/>
            <w:r w:rsidRPr="00EE2C05">
              <w:t xml:space="preserve"> at a VTS Centre</w:t>
            </w:r>
          </w:p>
        </w:tc>
      </w:tr>
      <w:tr w:rsidR="000A7C71" w:rsidRPr="004259CB" w:rsidTr="004259CB">
        <w:trPr>
          <w:jc w:val="center"/>
        </w:trPr>
        <w:tc>
          <w:tcPr>
            <w:tcW w:w="2526" w:type="dxa"/>
          </w:tcPr>
          <w:p w:rsidR="000A7C71" w:rsidRPr="00085375" w:rsidRDefault="000A7C71" w:rsidP="00BA0EEF">
            <w:pPr>
              <w:spacing w:before="120" w:after="120"/>
              <w:rPr>
                <w:b/>
              </w:rPr>
            </w:pPr>
            <w:r w:rsidRPr="00EE2C05">
              <w:rPr>
                <w:b/>
              </w:rPr>
              <w:t>Vessel Traffic Services Technologies</w:t>
            </w:r>
          </w:p>
        </w:tc>
        <w:tc>
          <w:tcPr>
            <w:tcW w:w="984" w:type="dxa"/>
          </w:tcPr>
          <w:p w:rsidR="000A7C71" w:rsidRDefault="000A7C71" w:rsidP="00BA0EEF">
            <w:pPr>
              <w:spacing w:before="120" w:after="120"/>
            </w:pPr>
            <w:r>
              <w:t>V-128</w:t>
            </w:r>
          </w:p>
        </w:tc>
        <w:tc>
          <w:tcPr>
            <w:tcW w:w="6237" w:type="dxa"/>
          </w:tcPr>
          <w:p w:rsidR="000A7C71" w:rsidRPr="00085375" w:rsidRDefault="000A7C71" w:rsidP="00BA0EEF">
            <w:pPr>
              <w:spacing w:before="120" w:after="120"/>
            </w:pPr>
            <w:r w:rsidRPr="00EE2C05">
              <w:t>Operational and Technical Performance of VTS Systems</w:t>
            </w:r>
          </w:p>
        </w:tc>
      </w:tr>
      <w:tr w:rsidR="000A7C71" w:rsidRPr="004259CB" w:rsidTr="004259CB">
        <w:trPr>
          <w:jc w:val="center"/>
          <w:ins w:id="44" w:author="Trainor, Neil" w:date="2017-03-22T13:25:00Z"/>
        </w:trPr>
        <w:tc>
          <w:tcPr>
            <w:tcW w:w="2526" w:type="dxa"/>
          </w:tcPr>
          <w:p w:rsidR="000A7C71" w:rsidRPr="008B2B4B" w:rsidRDefault="000A7C71" w:rsidP="00450F6C">
            <w:pPr>
              <w:spacing w:before="120" w:after="120"/>
              <w:rPr>
                <w:ins w:id="45" w:author="Trainor, Neil" w:date="2017-03-22T13:26:00Z"/>
                <w:highlight w:val="yellow"/>
              </w:rPr>
            </w:pPr>
            <w:ins w:id="46" w:author="Trainor, Neil" w:date="2017-03-22T13:26:00Z">
              <w:r w:rsidRPr="008B2B4B">
                <w:rPr>
                  <w:highlight w:val="yellow"/>
                </w:rPr>
                <w:t xml:space="preserve">Aids to Navigation Planning &amp; Service Requirements </w:t>
              </w:r>
            </w:ins>
          </w:p>
          <w:p w:rsidR="000A7C71" w:rsidRPr="008B2B4B" w:rsidRDefault="000A7C71" w:rsidP="00450F6C">
            <w:pPr>
              <w:spacing w:before="120" w:after="120"/>
              <w:rPr>
                <w:ins w:id="47" w:author="Trainor, Neil" w:date="2017-03-22T13:26:00Z"/>
                <w:highlight w:val="yellow"/>
              </w:rPr>
            </w:pPr>
            <w:ins w:id="48" w:author="Trainor, Neil" w:date="2017-03-22T13:26:00Z">
              <w:r w:rsidRPr="008B2B4B">
                <w:rPr>
                  <w:highlight w:val="yellow"/>
                </w:rPr>
                <w:t>Quality Management</w:t>
              </w:r>
            </w:ins>
          </w:p>
          <w:p w:rsidR="000A7C71" w:rsidRPr="008B2B4B" w:rsidRDefault="000A7C71" w:rsidP="00BA0EEF">
            <w:pPr>
              <w:spacing w:before="120" w:after="120"/>
              <w:rPr>
                <w:ins w:id="49" w:author="Trainor, Neil" w:date="2017-03-22T13:25:00Z"/>
                <w:b/>
                <w:highlight w:val="yellow"/>
              </w:rPr>
            </w:pPr>
          </w:p>
        </w:tc>
        <w:tc>
          <w:tcPr>
            <w:tcW w:w="984" w:type="dxa"/>
          </w:tcPr>
          <w:p w:rsidR="000A7C71" w:rsidRPr="008B2B4B" w:rsidRDefault="000A7C71" w:rsidP="00BA0EEF">
            <w:pPr>
              <w:spacing w:before="120" w:after="120"/>
              <w:rPr>
                <w:ins w:id="50" w:author="Trainor, Neil" w:date="2017-03-22T13:25:00Z"/>
                <w:highlight w:val="yellow"/>
              </w:rPr>
            </w:pPr>
            <w:ins w:id="51" w:author="Trainor, Neil" w:date="2017-03-22T13:26:00Z">
              <w:r w:rsidRPr="008B2B4B">
                <w:rPr>
                  <w:highlight w:val="yellow"/>
                </w:rPr>
                <w:t>O-132</w:t>
              </w:r>
              <w:r w:rsidRPr="008B2B4B">
                <w:rPr>
                  <w:highlight w:val="yellow"/>
                </w:rPr>
                <w:tab/>
              </w:r>
            </w:ins>
          </w:p>
        </w:tc>
        <w:tc>
          <w:tcPr>
            <w:tcW w:w="6237" w:type="dxa"/>
          </w:tcPr>
          <w:p w:rsidR="000A7C71" w:rsidRPr="008B2B4B" w:rsidRDefault="000A7C71" w:rsidP="00450F6C">
            <w:pPr>
              <w:spacing w:before="120" w:after="120"/>
              <w:rPr>
                <w:ins w:id="52" w:author="Trainor, Neil" w:date="2017-03-22T13:25:00Z"/>
                <w:highlight w:val="yellow"/>
              </w:rPr>
            </w:pPr>
            <w:ins w:id="53" w:author="Trainor, Neil" w:date="2017-03-22T13:26:00Z">
              <w:r w:rsidRPr="008B2B4B">
                <w:rPr>
                  <w:highlight w:val="yellow"/>
                </w:rPr>
                <w:t>Quality Management for Aids to Navigation Authorities</w:t>
              </w:r>
            </w:ins>
          </w:p>
        </w:tc>
      </w:tr>
      <w:tr w:rsidR="000A7C71" w:rsidRPr="004259CB" w:rsidTr="004259CB">
        <w:trPr>
          <w:jc w:val="center"/>
          <w:ins w:id="54" w:author="Wim" w:date="2017-03-22T16:19:00Z"/>
        </w:trPr>
        <w:tc>
          <w:tcPr>
            <w:tcW w:w="2526" w:type="dxa"/>
          </w:tcPr>
          <w:p w:rsidR="000A7C71" w:rsidRPr="008B2B4B" w:rsidRDefault="000A7C71" w:rsidP="008847D5">
            <w:pPr>
              <w:spacing w:before="120" w:after="120"/>
              <w:rPr>
                <w:ins w:id="55" w:author="Wim" w:date="2017-03-22T16:19:00Z"/>
                <w:highlight w:val="yellow"/>
              </w:rPr>
            </w:pPr>
            <w:ins w:id="56" w:author="Wim" w:date="2017-03-22T16:19:00Z">
              <w:r w:rsidRPr="008B2B4B">
                <w:rPr>
                  <w:highlight w:val="yellow"/>
                </w:rPr>
                <w:t>Training and Certification</w:t>
              </w:r>
            </w:ins>
          </w:p>
          <w:p w:rsidR="000A7C71" w:rsidRPr="008B2B4B" w:rsidRDefault="000A7C71" w:rsidP="00450F6C">
            <w:pPr>
              <w:spacing w:before="120" w:after="120"/>
              <w:rPr>
                <w:ins w:id="57" w:author="Wim" w:date="2017-03-22T16:19:00Z"/>
                <w:highlight w:val="yellow"/>
              </w:rPr>
            </w:pPr>
            <w:ins w:id="58" w:author="Wim" w:date="2017-03-22T16:21:00Z">
              <w:r>
                <w:rPr>
                  <w:highlight w:val="yellow"/>
                </w:rPr>
                <w:t xml:space="preserve">Training and </w:t>
              </w:r>
            </w:ins>
            <w:ins w:id="59" w:author="Wim" w:date="2017-03-22T16:23:00Z">
              <w:r>
                <w:rPr>
                  <w:highlight w:val="yellow"/>
                </w:rPr>
                <w:lastRenderedPageBreak/>
                <w:t>assessment</w:t>
              </w:r>
            </w:ins>
          </w:p>
        </w:tc>
        <w:tc>
          <w:tcPr>
            <w:tcW w:w="984" w:type="dxa"/>
          </w:tcPr>
          <w:p w:rsidR="000A7C71" w:rsidRPr="008B2B4B" w:rsidRDefault="000A7C71" w:rsidP="00BA0EEF">
            <w:pPr>
              <w:spacing w:before="120" w:after="120"/>
              <w:rPr>
                <w:ins w:id="60" w:author="Wim" w:date="2017-03-22T16:19:00Z"/>
                <w:highlight w:val="yellow"/>
              </w:rPr>
            </w:pPr>
            <w:proofErr w:type="spellStart"/>
            <w:ins w:id="61" w:author="Wim" w:date="2017-03-22T16:23:00Z">
              <w:r>
                <w:rPr>
                  <w:highlight w:val="yellow"/>
                </w:rPr>
                <w:lastRenderedPageBreak/>
                <w:t>tbd</w:t>
              </w:r>
            </w:ins>
            <w:proofErr w:type="spellEnd"/>
          </w:p>
        </w:tc>
        <w:tc>
          <w:tcPr>
            <w:tcW w:w="6237" w:type="dxa"/>
          </w:tcPr>
          <w:p w:rsidR="000A7C71" w:rsidRPr="008B2B4B" w:rsidRDefault="000A7C71" w:rsidP="00450F6C">
            <w:pPr>
              <w:spacing w:before="120" w:after="120"/>
              <w:rPr>
                <w:ins w:id="62" w:author="Wim" w:date="2017-03-22T16:19:00Z"/>
                <w:highlight w:val="yellow"/>
              </w:rPr>
            </w:pPr>
            <w:ins w:id="63" w:author="Wim" w:date="2017-03-22T16:22:00Z">
              <w:r>
                <w:rPr>
                  <w:highlight w:val="yellow"/>
                </w:rPr>
                <w:t>Accreditation and approval process for VTS training organisations</w:t>
              </w:r>
            </w:ins>
          </w:p>
        </w:tc>
      </w:tr>
      <w:tr w:rsidR="000A7C71" w:rsidRPr="004259CB" w:rsidTr="004259CB">
        <w:trPr>
          <w:jc w:val="center"/>
          <w:ins w:id="64" w:author="Trainor, Neil" w:date="2017-03-22T13:27:00Z"/>
        </w:trPr>
        <w:tc>
          <w:tcPr>
            <w:tcW w:w="2526" w:type="dxa"/>
          </w:tcPr>
          <w:p w:rsidR="000A7C71" w:rsidRPr="008B2B4B" w:rsidRDefault="000A7C71" w:rsidP="00450F6C">
            <w:pPr>
              <w:spacing w:before="120" w:after="120"/>
              <w:rPr>
                <w:ins w:id="65" w:author="Trainor, Neil" w:date="2017-03-22T13:27:00Z"/>
                <w:highlight w:val="yellow"/>
              </w:rPr>
            </w:pPr>
            <w:ins w:id="66" w:author="Trainor, Neil" w:date="2017-03-22T13:27:00Z">
              <w:r w:rsidRPr="008B2B4B">
                <w:rPr>
                  <w:highlight w:val="yellow"/>
                </w:rPr>
                <w:lastRenderedPageBreak/>
                <w:t>Training and Certification</w:t>
              </w:r>
            </w:ins>
          </w:p>
          <w:p w:rsidR="000A7C71" w:rsidRPr="008B2B4B" w:rsidRDefault="000A7C71" w:rsidP="00450F6C">
            <w:pPr>
              <w:spacing w:before="120" w:after="120"/>
              <w:rPr>
                <w:ins w:id="67" w:author="Trainor, Neil" w:date="2017-03-22T13:27:00Z"/>
                <w:highlight w:val="yellow"/>
              </w:rPr>
            </w:pPr>
            <w:ins w:id="68" w:author="Trainor, Neil" w:date="2017-03-22T13:27:00Z">
              <w:r w:rsidRPr="008B2B4B">
                <w:rPr>
                  <w:highlight w:val="yellow"/>
                </w:rPr>
                <w:t>Competency certification and revalidation</w:t>
              </w:r>
            </w:ins>
          </w:p>
        </w:tc>
        <w:tc>
          <w:tcPr>
            <w:tcW w:w="984" w:type="dxa"/>
          </w:tcPr>
          <w:p w:rsidR="000A7C71" w:rsidRPr="008B2B4B" w:rsidRDefault="000A7C71" w:rsidP="00BA0EEF">
            <w:pPr>
              <w:spacing w:before="120" w:after="120"/>
              <w:rPr>
                <w:ins w:id="69" w:author="Trainor, Neil" w:date="2017-03-22T13:27:00Z"/>
                <w:highlight w:val="yellow"/>
              </w:rPr>
            </w:pPr>
            <w:ins w:id="70" w:author="Trainor, Neil" w:date="2017-03-22T13:27:00Z">
              <w:r w:rsidRPr="008B2B4B">
                <w:rPr>
                  <w:highlight w:val="yellow"/>
                </w:rPr>
                <w:t>V-103</w:t>
              </w:r>
            </w:ins>
          </w:p>
        </w:tc>
        <w:tc>
          <w:tcPr>
            <w:tcW w:w="6237" w:type="dxa"/>
          </w:tcPr>
          <w:p w:rsidR="000A7C71" w:rsidRPr="008B2B4B" w:rsidRDefault="000A7C71" w:rsidP="00450F6C">
            <w:pPr>
              <w:spacing w:before="120" w:after="120"/>
              <w:rPr>
                <w:ins w:id="71" w:author="Trainor, Neil" w:date="2017-03-22T13:27:00Z"/>
                <w:highlight w:val="yellow"/>
              </w:rPr>
            </w:pPr>
            <w:ins w:id="72" w:author="Trainor, Neil" w:date="2017-03-22T13:28:00Z">
              <w:r w:rsidRPr="008B2B4B">
                <w:rPr>
                  <w:highlight w:val="yellow"/>
                </w:rPr>
                <w:t>Standards for Training and Certification of VTS Personnel</w:t>
              </w:r>
            </w:ins>
          </w:p>
        </w:tc>
      </w:tr>
      <w:tr w:rsidR="000A7C71" w:rsidRPr="004259CB" w:rsidTr="004259CB">
        <w:trPr>
          <w:jc w:val="center"/>
          <w:ins w:id="73" w:author="Trainor, Neil" w:date="2017-03-22T13:28:00Z"/>
        </w:trPr>
        <w:tc>
          <w:tcPr>
            <w:tcW w:w="2526" w:type="dxa"/>
          </w:tcPr>
          <w:p w:rsidR="000A7C71" w:rsidRPr="008B2B4B" w:rsidRDefault="000A7C71" w:rsidP="00450F6C">
            <w:pPr>
              <w:spacing w:before="120" w:after="120"/>
              <w:rPr>
                <w:ins w:id="74" w:author="Trainor, Neil" w:date="2017-03-22T13:29:00Z"/>
                <w:highlight w:val="yellow"/>
              </w:rPr>
            </w:pPr>
            <w:ins w:id="75" w:author="Trainor, Neil" w:date="2017-03-22T13:29:00Z">
              <w:r w:rsidRPr="008B2B4B">
                <w:rPr>
                  <w:highlight w:val="yellow"/>
                </w:rPr>
                <w:t>Information Services</w:t>
              </w:r>
            </w:ins>
          </w:p>
          <w:p w:rsidR="000A7C71" w:rsidRPr="008B2B4B" w:rsidRDefault="000A7C71" w:rsidP="00450F6C">
            <w:pPr>
              <w:spacing w:before="120" w:after="120"/>
              <w:rPr>
                <w:ins w:id="76" w:author="Trainor, Neil" w:date="2017-03-22T13:28:00Z"/>
                <w:highlight w:val="yellow"/>
              </w:rPr>
            </w:pPr>
            <w:ins w:id="77" w:author="Trainor, Neil" w:date="2017-03-22T13:29:00Z">
              <w:r w:rsidRPr="008B2B4B">
                <w:rPr>
                  <w:highlight w:val="yellow"/>
                </w:rPr>
                <w:t>Data modelling and data encoding</w:t>
              </w:r>
            </w:ins>
          </w:p>
        </w:tc>
        <w:tc>
          <w:tcPr>
            <w:tcW w:w="984" w:type="dxa"/>
          </w:tcPr>
          <w:p w:rsidR="000A7C71" w:rsidRPr="008B2B4B" w:rsidRDefault="000A7C71" w:rsidP="00BA0EEF">
            <w:pPr>
              <w:spacing w:before="120" w:after="120"/>
              <w:rPr>
                <w:ins w:id="78" w:author="Trainor, Neil" w:date="2017-03-22T13:28:00Z"/>
                <w:highlight w:val="yellow"/>
              </w:rPr>
            </w:pPr>
            <w:ins w:id="79" w:author="Trainor, Neil" w:date="2017-03-22T13:29:00Z">
              <w:r w:rsidRPr="008B2B4B">
                <w:rPr>
                  <w:highlight w:val="yellow"/>
                </w:rPr>
                <w:t>V-145</w:t>
              </w:r>
            </w:ins>
          </w:p>
        </w:tc>
        <w:tc>
          <w:tcPr>
            <w:tcW w:w="6237" w:type="dxa"/>
          </w:tcPr>
          <w:p w:rsidR="000A7C71" w:rsidRPr="008B2B4B" w:rsidRDefault="000A7C71" w:rsidP="00450F6C">
            <w:pPr>
              <w:spacing w:before="120" w:after="120"/>
              <w:rPr>
                <w:ins w:id="80" w:author="Trainor, Neil" w:date="2017-03-22T13:28:00Z"/>
                <w:highlight w:val="yellow"/>
              </w:rPr>
            </w:pPr>
            <w:ins w:id="81" w:author="Trainor, Neil" w:date="2017-03-22T13:29:00Z">
              <w:r w:rsidRPr="008B2B4B">
                <w:rPr>
                  <w:highlight w:val="yellow"/>
                </w:rPr>
                <w:t>The inter</w:t>
              </w:r>
            </w:ins>
            <w:ins w:id="82" w:author="Trainor, Neil" w:date="2017-03-22T13:30:00Z">
              <w:r w:rsidRPr="008B2B4B">
                <w:rPr>
                  <w:highlight w:val="yellow"/>
                </w:rPr>
                <w:t>-VTS Exchange Format (IVEF) Service</w:t>
              </w:r>
            </w:ins>
          </w:p>
        </w:tc>
      </w:tr>
    </w:tbl>
    <w:p w:rsidR="000A7C71" w:rsidRPr="004259CB" w:rsidRDefault="000A7C71" w:rsidP="004259CB">
      <w:bookmarkStart w:id="83" w:name="_Toc432687601"/>
      <w:bookmarkEnd w:id="83"/>
    </w:p>
    <w:p w:rsidR="000A7C71" w:rsidRPr="004259CB" w:rsidRDefault="000A7C71" w:rsidP="004259CB">
      <w:pPr>
        <w:pStyle w:val="BodyText"/>
      </w:pPr>
      <w:r w:rsidRPr="004259CB">
        <w:t xml:space="preserve">The following Recommendations are </w:t>
      </w:r>
      <w:r w:rsidRPr="004259CB">
        <w:rPr>
          <w:b/>
        </w:rPr>
        <w:t>Informative</w:t>
      </w:r>
      <w:r w:rsidRPr="004259CB">
        <w:t xml:space="preserve"> provisions and </w:t>
      </w:r>
      <w:r w:rsidRPr="003371B3">
        <w:rPr>
          <w:b/>
        </w:rPr>
        <w:t>should</w:t>
      </w:r>
      <w:r w:rsidRPr="004259CB">
        <w:t xml:space="preserve"> be observed if compliance with this Standard is claimed.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526"/>
        <w:gridCol w:w="984"/>
        <w:gridCol w:w="6237"/>
      </w:tblGrid>
      <w:tr w:rsidR="000A7C71" w:rsidRPr="004259CB" w:rsidTr="004259CB">
        <w:trPr>
          <w:jc w:val="center"/>
        </w:trPr>
        <w:tc>
          <w:tcPr>
            <w:tcW w:w="2526" w:type="dxa"/>
          </w:tcPr>
          <w:p w:rsidR="000A7C71" w:rsidRPr="004259CB" w:rsidRDefault="000A7C71" w:rsidP="00BA0EEF">
            <w:pPr>
              <w:spacing w:before="120" w:after="120"/>
              <w:rPr>
                <w:b/>
              </w:rPr>
            </w:pPr>
            <w:r w:rsidRPr="004259CB">
              <w:rPr>
                <w:b/>
              </w:rPr>
              <w:t>Scope</w:t>
            </w:r>
          </w:p>
        </w:tc>
        <w:tc>
          <w:tcPr>
            <w:tcW w:w="984" w:type="dxa"/>
          </w:tcPr>
          <w:p w:rsidR="000A7C71" w:rsidRPr="004259CB" w:rsidRDefault="000A7C71" w:rsidP="00BA0EEF">
            <w:pPr>
              <w:spacing w:before="120" w:after="120"/>
              <w:rPr>
                <w:b/>
              </w:rPr>
            </w:pPr>
            <w:r w:rsidRPr="004259CB">
              <w:rPr>
                <w:b/>
              </w:rPr>
              <w:t>Number</w:t>
            </w:r>
          </w:p>
        </w:tc>
        <w:tc>
          <w:tcPr>
            <w:tcW w:w="6237" w:type="dxa"/>
          </w:tcPr>
          <w:p w:rsidR="000A7C71" w:rsidRPr="004259CB" w:rsidRDefault="000A7C71" w:rsidP="00BA0EEF">
            <w:pPr>
              <w:spacing w:before="120" w:after="120"/>
              <w:rPr>
                <w:b/>
              </w:rPr>
            </w:pPr>
            <w:r w:rsidRPr="004259CB">
              <w:rPr>
                <w:b/>
              </w:rPr>
              <w:t>Title</w:t>
            </w:r>
          </w:p>
        </w:tc>
      </w:tr>
      <w:tr w:rsidR="000A7C71" w:rsidRPr="004259CB" w:rsidTr="004259CB">
        <w:trPr>
          <w:jc w:val="center"/>
        </w:trPr>
        <w:tc>
          <w:tcPr>
            <w:tcW w:w="2526" w:type="dxa"/>
            <w:vMerge w:val="restart"/>
          </w:tcPr>
          <w:p w:rsidR="000A7C71" w:rsidRDefault="000A7C71" w:rsidP="00BA0EEF">
            <w:pPr>
              <w:spacing w:before="120" w:after="120"/>
              <w:rPr>
                <w:b/>
              </w:rPr>
            </w:pPr>
            <w:r w:rsidRPr="0060160B">
              <w:rPr>
                <w:b/>
              </w:rPr>
              <w:t>Vessel Traffic Services Implementation</w:t>
            </w:r>
          </w:p>
        </w:tc>
        <w:tc>
          <w:tcPr>
            <w:tcW w:w="984" w:type="dxa"/>
          </w:tcPr>
          <w:p w:rsidR="000A7C71" w:rsidRDefault="000A7C71" w:rsidP="00BA0EEF">
            <w:pPr>
              <w:spacing w:before="120" w:after="120"/>
            </w:pPr>
            <w:r>
              <w:t>V-102</w:t>
            </w:r>
          </w:p>
        </w:tc>
        <w:tc>
          <w:tcPr>
            <w:tcW w:w="6237" w:type="dxa"/>
          </w:tcPr>
          <w:p w:rsidR="000A7C71" w:rsidRPr="00085375" w:rsidRDefault="000A7C71" w:rsidP="00BA0EEF">
            <w:pPr>
              <w:spacing w:before="120" w:after="120"/>
            </w:pPr>
            <w:r w:rsidRPr="0060160B">
              <w:t>The application of the 'User Pays' principle to Vessel Traffic Services</w:t>
            </w:r>
          </w:p>
        </w:tc>
      </w:tr>
      <w:tr w:rsidR="000A7C71" w:rsidRPr="004259CB" w:rsidTr="004259CB">
        <w:trPr>
          <w:jc w:val="center"/>
        </w:trPr>
        <w:tc>
          <w:tcPr>
            <w:tcW w:w="2526" w:type="dxa"/>
            <w:vMerge/>
          </w:tcPr>
          <w:p w:rsidR="000A7C71" w:rsidRDefault="000A7C71" w:rsidP="00BA0EEF">
            <w:pPr>
              <w:spacing w:before="120" w:after="120"/>
              <w:rPr>
                <w:b/>
              </w:rPr>
            </w:pPr>
          </w:p>
        </w:tc>
        <w:tc>
          <w:tcPr>
            <w:tcW w:w="984" w:type="dxa"/>
          </w:tcPr>
          <w:p w:rsidR="000A7C71" w:rsidRDefault="000A7C71" w:rsidP="00BA0EEF">
            <w:pPr>
              <w:spacing w:before="120" w:after="120"/>
            </w:pPr>
            <w:r>
              <w:t>V-120</w:t>
            </w:r>
          </w:p>
        </w:tc>
        <w:tc>
          <w:tcPr>
            <w:tcW w:w="6237" w:type="dxa"/>
          </w:tcPr>
          <w:p w:rsidR="000A7C71" w:rsidRPr="00085375" w:rsidRDefault="000A7C71" w:rsidP="00BA0EEF">
            <w:pPr>
              <w:spacing w:before="120" w:after="120"/>
            </w:pPr>
            <w:r w:rsidRPr="0060160B">
              <w:t>Vessel Traffic Services in Inland Waters</w:t>
            </w:r>
          </w:p>
        </w:tc>
      </w:tr>
      <w:tr w:rsidR="000A7C71" w:rsidRPr="004259CB" w:rsidTr="004259CB">
        <w:trPr>
          <w:jc w:val="center"/>
          <w:ins w:id="84" w:author="Trainor, Neil" w:date="2017-03-22T13:33:00Z"/>
        </w:trPr>
        <w:tc>
          <w:tcPr>
            <w:tcW w:w="2526" w:type="dxa"/>
          </w:tcPr>
          <w:p w:rsidR="000A7C71" w:rsidRPr="008B2B4B" w:rsidRDefault="000A7C71" w:rsidP="001845C5">
            <w:pPr>
              <w:spacing w:before="120" w:after="120"/>
              <w:rPr>
                <w:ins w:id="85" w:author="Trainor, Neil" w:date="2017-03-22T13:34:00Z"/>
                <w:highlight w:val="yellow"/>
              </w:rPr>
            </w:pPr>
            <w:ins w:id="86" w:author="Trainor, Neil" w:date="2017-03-22T13:34:00Z">
              <w:r w:rsidRPr="008B2B4B">
                <w:rPr>
                  <w:highlight w:val="yellow"/>
                </w:rPr>
                <w:t xml:space="preserve">Aids to Navigation Planning &amp; Service Requirements </w:t>
              </w:r>
            </w:ins>
          </w:p>
          <w:p w:rsidR="000A7C71" w:rsidRPr="008B2B4B" w:rsidRDefault="000A7C71" w:rsidP="00BA0EEF">
            <w:pPr>
              <w:spacing w:before="120" w:after="120"/>
              <w:rPr>
                <w:ins w:id="87" w:author="Trainor, Neil" w:date="2017-03-22T13:34:00Z"/>
                <w:highlight w:val="yellow"/>
              </w:rPr>
            </w:pPr>
            <w:ins w:id="88" w:author="Trainor, Neil" w:date="2017-03-22T13:34:00Z">
              <w:r w:rsidRPr="008B2B4B">
                <w:rPr>
                  <w:highlight w:val="yellow"/>
                </w:rPr>
                <w:t>Risk Management</w:t>
              </w:r>
            </w:ins>
          </w:p>
          <w:p w:rsidR="000A7C71" w:rsidRPr="008B2B4B" w:rsidRDefault="000A7C71" w:rsidP="00BA0EEF">
            <w:pPr>
              <w:spacing w:before="120" w:after="120"/>
              <w:rPr>
                <w:ins w:id="89" w:author="Trainor, Neil" w:date="2017-03-22T13:33:00Z"/>
                <w:b/>
                <w:highlight w:val="yellow"/>
              </w:rPr>
            </w:pPr>
          </w:p>
        </w:tc>
        <w:tc>
          <w:tcPr>
            <w:tcW w:w="984" w:type="dxa"/>
          </w:tcPr>
          <w:p w:rsidR="000A7C71" w:rsidRPr="008B2B4B" w:rsidRDefault="000A7C71" w:rsidP="00BA0EEF">
            <w:pPr>
              <w:spacing w:before="120" w:after="120"/>
              <w:rPr>
                <w:ins w:id="90" w:author="Trainor, Neil" w:date="2017-03-22T13:33:00Z"/>
                <w:highlight w:val="yellow"/>
              </w:rPr>
            </w:pPr>
            <w:ins w:id="91" w:author="Trainor, Neil" w:date="2017-03-22T13:33:00Z">
              <w:r w:rsidRPr="008B2B4B">
                <w:rPr>
                  <w:highlight w:val="yellow"/>
                </w:rPr>
                <w:t>0-134</w:t>
              </w:r>
            </w:ins>
          </w:p>
        </w:tc>
        <w:tc>
          <w:tcPr>
            <w:tcW w:w="6237" w:type="dxa"/>
          </w:tcPr>
          <w:p w:rsidR="000A7C71" w:rsidRPr="008B2B4B" w:rsidRDefault="000A7C71" w:rsidP="00BA0EEF">
            <w:pPr>
              <w:spacing w:before="120" w:after="120"/>
              <w:rPr>
                <w:ins w:id="92" w:author="Trainor, Neil" w:date="2017-03-22T13:33:00Z"/>
                <w:highlight w:val="yellow"/>
              </w:rPr>
            </w:pPr>
            <w:ins w:id="93" w:author="Trainor, Neil" w:date="2017-03-22T13:33:00Z">
              <w:r w:rsidRPr="008B2B4B">
                <w:rPr>
                  <w:highlight w:val="yellow"/>
                </w:rPr>
                <w:t>The IALA Risk Management Tool for ports and Restricted Waterways</w:t>
              </w:r>
            </w:ins>
          </w:p>
        </w:tc>
      </w:tr>
    </w:tbl>
    <w:p w:rsidR="000A7C71" w:rsidRPr="004259CB" w:rsidRDefault="000A7C71" w:rsidP="004259CB"/>
    <w:p w:rsidR="000A7C71" w:rsidRPr="004259CB" w:rsidRDefault="000A7C71" w:rsidP="000A7C71">
      <w:pPr>
        <w:pStyle w:val="Heading1"/>
        <w:keepLines/>
        <w:numPr>
          <w:ilvl w:val="0"/>
          <w:numId w:val="38"/>
        </w:numPr>
        <w:tabs>
          <w:tab w:val="clear" w:pos="0"/>
          <w:tab w:val="clear" w:pos="567"/>
        </w:tabs>
        <w:spacing w:before="0" w:after="0" w:line="240" w:lineRule="atLeast"/>
        <w:ind w:left="0" w:firstLine="0"/>
        <w:rPr>
          <w:caps/>
        </w:rPr>
      </w:pPr>
      <w:bookmarkStart w:id="94" w:name="_Toc464136443"/>
      <w:bookmarkStart w:id="95" w:name="_Toc464139609"/>
      <w:r w:rsidRPr="004259CB">
        <w:t>SUPPLEMENTARY ELEMENTS</w:t>
      </w:r>
      <w:bookmarkEnd w:id="94"/>
      <w:bookmarkEnd w:id="95"/>
    </w:p>
    <w:p w:rsidR="000A7C71" w:rsidRPr="004259CB" w:rsidRDefault="000A7C71" w:rsidP="004259CB">
      <w:pPr>
        <w:pStyle w:val="Sparationtitre1"/>
        <w:rPr>
          <w:lang w:val="en-GB"/>
        </w:rPr>
      </w:pPr>
    </w:p>
    <w:p w:rsidR="000A7C71" w:rsidRPr="004259CB" w:rsidRDefault="000A7C71" w:rsidP="004259CB">
      <w:pPr>
        <w:pStyle w:val="BodyText"/>
      </w:pPr>
      <w:r w:rsidRPr="004259CB">
        <w:t>There are no supplementary elements to this Standard.</w:t>
      </w:r>
    </w:p>
    <w:p w:rsidR="000A7C71" w:rsidRPr="004259CB" w:rsidRDefault="000A7C71" w:rsidP="000A7C71">
      <w:pPr>
        <w:pStyle w:val="Heading1"/>
        <w:keepLines/>
        <w:numPr>
          <w:ilvl w:val="0"/>
          <w:numId w:val="38"/>
        </w:numPr>
        <w:tabs>
          <w:tab w:val="clear" w:pos="0"/>
          <w:tab w:val="clear" w:pos="567"/>
        </w:tabs>
        <w:spacing w:before="0" w:after="0" w:line="240" w:lineRule="atLeast"/>
        <w:ind w:left="0" w:firstLine="0"/>
        <w:rPr>
          <w:caps/>
        </w:rPr>
      </w:pPr>
      <w:bookmarkStart w:id="96" w:name="_Toc464033448"/>
      <w:bookmarkStart w:id="97" w:name="_Toc464136444"/>
      <w:bookmarkStart w:id="98" w:name="_Toc464139610"/>
      <w:r w:rsidRPr="004259CB">
        <w:t>ADOPTION OF AND AMENDMENT OF STANDARDS</w:t>
      </w:r>
      <w:bookmarkEnd w:id="96"/>
      <w:bookmarkEnd w:id="97"/>
      <w:bookmarkEnd w:id="98"/>
    </w:p>
    <w:p w:rsidR="000A7C71" w:rsidRPr="004259CB" w:rsidRDefault="000A7C71" w:rsidP="004259CB">
      <w:pPr>
        <w:pStyle w:val="Sparationtitre1"/>
        <w:rPr>
          <w:lang w:val="en-GB"/>
        </w:rPr>
      </w:pPr>
    </w:p>
    <w:p w:rsidR="000A7C71" w:rsidRPr="004259CB" w:rsidRDefault="000A7C71" w:rsidP="004259CB">
      <w:pPr>
        <w:pStyle w:val="BodyText"/>
      </w:pPr>
      <w:r w:rsidRPr="004259CB">
        <w:t>IALA Standards may be adopted or amended by a majority vote at a General Assembly of national members.</w:t>
      </w:r>
    </w:p>
    <w:p w:rsidR="000A7C71" w:rsidRPr="004259CB" w:rsidRDefault="000A7C71" w:rsidP="004259CB">
      <w:pPr>
        <w:pStyle w:val="Textedesaisie"/>
        <w:rPr>
          <w:lang w:val="en-GB"/>
        </w:rPr>
      </w:pPr>
    </w:p>
    <w:p w:rsidR="000A7C71" w:rsidRDefault="000A7C71">
      <w:pPr>
        <w:spacing w:after="200" w:line="276" w:lineRule="auto"/>
        <w:rPr>
          <w:rFonts w:asciiTheme="majorHAnsi" w:eastAsiaTheme="majorEastAsia" w:hAnsiTheme="majorHAnsi" w:cstheme="majorBidi"/>
          <w:b/>
          <w:bCs/>
          <w:color w:val="00558C"/>
          <w:sz w:val="28"/>
          <w:szCs w:val="24"/>
        </w:rPr>
      </w:pPr>
      <w:bookmarkStart w:id="99" w:name="_Toc464033449"/>
      <w:bookmarkStart w:id="100" w:name="_Toc455589152"/>
      <w:bookmarkStart w:id="101" w:name="_Toc455589153"/>
      <w:bookmarkStart w:id="102" w:name="_Toc455589154"/>
      <w:bookmarkStart w:id="103" w:name="_Toc455589155"/>
      <w:bookmarkStart w:id="104" w:name="_Toc455589156"/>
      <w:bookmarkStart w:id="105" w:name="_Toc455589157"/>
      <w:bookmarkStart w:id="106" w:name="_Toc455589158"/>
      <w:bookmarkStart w:id="107" w:name="_Toc455589159"/>
      <w:bookmarkStart w:id="108" w:name="_Toc455589160"/>
      <w:bookmarkStart w:id="109" w:name="_Toc455589161"/>
      <w:bookmarkStart w:id="110" w:name="_Toc455589162"/>
      <w:bookmarkStart w:id="111" w:name="_Toc455589163"/>
      <w:bookmarkStart w:id="112" w:name="_Toc455589164"/>
      <w:bookmarkStart w:id="113" w:name="_Toc455589165"/>
      <w:bookmarkStart w:id="114" w:name="_Toc455589166"/>
      <w:bookmarkStart w:id="115" w:name="_Toc455589167"/>
      <w:bookmarkStart w:id="116" w:name="_Toc455589168"/>
      <w:bookmarkStart w:id="117" w:name="_Toc455589169"/>
      <w:bookmarkStart w:id="118" w:name="_Toc455589170"/>
      <w:bookmarkStart w:id="119" w:name="_Toc455589171"/>
      <w:bookmarkStart w:id="120" w:name="_Toc464033450"/>
      <w:bookmarkStart w:id="121" w:name="_Toc464033451"/>
      <w:bookmarkStart w:id="122" w:name="_Toc432687611"/>
      <w:bookmarkStart w:id="123" w:name="_Toc464033452"/>
      <w:bookmarkStart w:id="124" w:name="_Toc464136445"/>
      <w:bookmarkStart w:id="125" w:name="_Toc464139611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r>
        <w:rPr>
          <w:caps/>
        </w:rPr>
        <w:br w:type="page"/>
      </w:r>
    </w:p>
    <w:p w:rsidR="000A7C71" w:rsidRPr="004259CB" w:rsidRDefault="000A7C71" w:rsidP="000A7C71">
      <w:pPr>
        <w:pStyle w:val="Heading1"/>
        <w:keepLines/>
        <w:numPr>
          <w:ilvl w:val="0"/>
          <w:numId w:val="38"/>
        </w:numPr>
        <w:tabs>
          <w:tab w:val="clear" w:pos="0"/>
          <w:tab w:val="clear" w:pos="567"/>
        </w:tabs>
        <w:spacing w:before="0" w:after="0" w:line="240" w:lineRule="atLeast"/>
        <w:ind w:left="0" w:firstLine="0"/>
        <w:rPr>
          <w:caps/>
        </w:rPr>
      </w:pPr>
      <w:r w:rsidRPr="004259CB">
        <w:lastRenderedPageBreak/>
        <w:t>DOCUMENT HISTORY</w:t>
      </w:r>
      <w:bookmarkEnd w:id="122"/>
      <w:bookmarkEnd w:id="123"/>
      <w:bookmarkEnd w:id="124"/>
      <w:bookmarkEnd w:id="125"/>
    </w:p>
    <w:p w:rsidR="000A7C71" w:rsidRPr="004259CB" w:rsidRDefault="000A7C71" w:rsidP="004259CB">
      <w:pPr>
        <w:pStyle w:val="Sparationtitre1"/>
        <w:rPr>
          <w:lang w:val="en-GB"/>
        </w:rPr>
      </w:pPr>
    </w:p>
    <w:p w:rsidR="000A7C71" w:rsidRPr="004259CB" w:rsidRDefault="000A7C71" w:rsidP="004259CB"/>
    <w:tbl>
      <w:tblPr>
        <w:tblStyle w:val="TableGrid"/>
        <w:tblW w:w="9780" w:type="dxa"/>
        <w:tblInd w:w="534" w:type="dxa"/>
        <w:tblLook w:val="04A0" w:firstRow="1" w:lastRow="0" w:firstColumn="1" w:lastColumn="0" w:noHBand="0" w:noVBand="1"/>
      </w:tblPr>
      <w:tblGrid>
        <w:gridCol w:w="1417"/>
        <w:gridCol w:w="2268"/>
        <w:gridCol w:w="6095"/>
      </w:tblGrid>
      <w:tr w:rsidR="000A7C71" w:rsidRPr="004259CB" w:rsidTr="00BA0EEF">
        <w:tc>
          <w:tcPr>
            <w:tcW w:w="1417" w:type="dxa"/>
            <w:vAlign w:val="center"/>
          </w:tcPr>
          <w:p w:rsidR="000A7C71" w:rsidRPr="00BA0733" w:rsidRDefault="000A7C71" w:rsidP="00BA0733">
            <w:pPr>
              <w:spacing w:before="120" w:after="120"/>
              <w:rPr>
                <w:b/>
              </w:rPr>
            </w:pPr>
            <w:r w:rsidRPr="00BA0733">
              <w:rPr>
                <w:b/>
              </w:rPr>
              <w:t>Date</w:t>
            </w:r>
          </w:p>
        </w:tc>
        <w:tc>
          <w:tcPr>
            <w:tcW w:w="2268" w:type="dxa"/>
            <w:vAlign w:val="center"/>
          </w:tcPr>
          <w:p w:rsidR="000A7C71" w:rsidRPr="00BA0733" w:rsidRDefault="000A7C71" w:rsidP="00BA0733">
            <w:pPr>
              <w:spacing w:before="120" w:after="120"/>
              <w:rPr>
                <w:b/>
              </w:rPr>
            </w:pPr>
            <w:r w:rsidRPr="00BA0733">
              <w:rPr>
                <w:b/>
              </w:rPr>
              <w:t>Amendment Details</w:t>
            </w:r>
          </w:p>
        </w:tc>
        <w:tc>
          <w:tcPr>
            <w:tcW w:w="6095" w:type="dxa"/>
            <w:vAlign w:val="center"/>
          </w:tcPr>
          <w:p w:rsidR="000A7C71" w:rsidRPr="00BA0733" w:rsidRDefault="000A7C71" w:rsidP="00BA0733">
            <w:pPr>
              <w:spacing w:before="120" w:after="120"/>
              <w:rPr>
                <w:b/>
              </w:rPr>
            </w:pPr>
            <w:r w:rsidRPr="00BA0733">
              <w:rPr>
                <w:b/>
              </w:rPr>
              <w:t>Approval</w:t>
            </w:r>
          </w:p>
        </w:tc>
      </w:tr>
      <w:tr w:rsidR="000A7C71" w:rsidRPr="004259CB" w:rsidTr="00BA0EEF">
        <w:tc>
          <w:tcPr>
            <w:tcW w:w="1417" w:type="dxa"/>
            <w:vAlign w:val="center"/>
          </w:tcPr>
          <w:p w:rsidR="000A7C71" w:rsidRPr="00BA0733" w:rsidRDefault="000A7C71" w:rsidP="00BA0733">
            <w:pPr>
              <w:spacing w:before="120" w:after="120"/>
            </w:pPr>
            <w:r w:rsidRPr="00BA0733">
              <w:t>2018-06-01</w:t>
            </w:r>
          </w:p>
        </w:tc>
        <w:tc>
          <w:tcPr>
            <w:tcW w:w="2268" w:type="dxa"/>
            <w:vAlign w:val="center"/>
          </w:tcPr>
          <w:p w:rsidR="000A7C71" w:rsidRPr="00BA0733" w:rsidRDefault="000A7C71" w:rsidP="00BA0733">
            <w:pPr>
              <w:spacing w:before="120" w:after="120"/>
            </w:pPr>
            <w:r w:rsidRPr="00BA0733">
              <w:t>First issue</w:t>
            </w:r>
          </w:p>
        </w:tc>
        <w:tc>
          <w:tcPr>
            <w:tcW w:w="6095" w:type="dxa"/>
            <w:vAlign w:val="center"/>
          </w:tcPr>
          <w:p w:rsidR="000A7C71" w:rsidRPr="00BA0733" w:rsidRDefault="000A7C71" w:rsidP="00BA0733">
            <w:pPr>
              <w:spacing w:before="120" w:after="120"/>
            </w:pPr>
            <w:r w:rsidRPr="00BA0733">
              <w:t>General Assembly Resolution, Incheon, Korea, May 2018.</w:t>
            </w:r>
          </w:p>
        </w:tc>
      </w:tr>
    </w:tbl>
    <w:p w:rsidR="000A7C71" w:rsidRPr="004259CB" w:rsidRDefault="000A7C71" w:rsidP="004259CB">
      <w:pPr>
        <w:pStyle w:val="BodyText"/>
      </w:pPr>
    </w:p>
    <w:p w:rsidR="00630F7F" w:rsidRPr="001B69F4" w:rsidRDefault="00630F7F" w:rsidP="00BF3FA8">
      <w:pPr>
        <w:pStyle w:val="List1"/>
        <w:numPr>
          <w:ilvl w:val="0"/>
          <w:numId w:val="0"/>
        </w:numPr>
        <w:ind w:left="567" w:hanging="567"/>
        <w:rPr>
          <w:highlight w:val="yellow"/>
          <w:lang w:val="en-GB"/>
        </w:rPr>
      </w:pPr>
    </w:p>
    <w:p w:rsidR="000A7C71" w:rsidRPr="000A7C71" w:rsidRDefault="000A7C71" w:rsidP="00BF3FA8">
      <w:pPr>
        <w:pStyle w:val="List1"/>
        <w:numPr>
          <w:ilvl w:val="0"/>
          <w:numId w:val="0"/>
        </w:numPr>
        <w:ind w:left="567" w:hanging="567"/>
        <w:rPr>
          <w:highlight w:val="yellow"/>
          <w:lang w:val="en-GB"/>
        </w:rPr>
      </w:pPr>
    </w:p>
    <w:sectPr w:rsidR="000A7C71" w:rsidRPr="000A7C71" w:rsidSect="00934F12">
      <w:headerReference w:type="default" r:id="rId18"/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6E4" w:rsidRDefault="000E16E4" w:rsidP="00002906">
      <w:r>
        <w:separator/>
      </w:r>
    </w:p>
  </w:endnote>
  <w:endnote w:type="continuationSeparator" w:id="0">
    <w:p w:rsidR="000E16E4" w:rsidRDefault="000E16E4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 w:rsidR="00EB5A5E">
      <w:fldChar w:fldCharType="begin"/>
    </w:r>
    <w:r>
      <w:instrText xml:space="preserve"> PAGE   \* MERGEFORMAT </w:instrText>
    </w:r>
    <w:r w:rsidR="00EB5A5E">
      <w:fldChar w:fldCharType="separate"/>
    </w:r>
    <w:r w:rsidR="00085765">
      <w:rPr>
        <w:noProof/>
      </w:rPr>
      <w:t>2</w:t>
    </w:r>
    <w:r w:rsidR="00EB5A5E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C71" w:rsidRDefault="000A7C71" w:rsidP="008747E0">
    <w:pPr>
      <w:pStyle w:val="Footer"/>
      <w:rPr>
        <w:lang w:val="en-GB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D097E01" wp14:editId="4033A0F7">
              <wp:simplePos x="0" y="0"/>
              <wp:positionH relativeFrom="page">
                <wp:posOffset>215900</wp:posOffset>
              </wp:positionH>
              <wp:positionV relativeFrom="page">
                <wp:posOffset>9249410</wp:posOffset>
              </wp:positionV>
              <wp:extent cx="7128000" cy="0"/>
              <wp:effectExtent l="0" t="0" r="15875" b="1905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49393D5" id="Connecteur droit 11" o:spid="_x0000_s1026" style="position:absolute;z-index: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ygZ0QEAABE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" strokecolor="#5b9bd5 [3204]" strokeweight="1pt">
              <v:stroke joinstyle="miter"/>
              <w10:wrap anchorx="page" anchory="page"/>
            </v:line>
          </w:pict>
        </mc:Fallback>
      </mc:AlternateContent>
    </w:r>
  </w:p>
  <w:p w:rsidR="000A7C71" w:rsidRPr="00ED2A8D" w:rsidRDefault="000A7C71" w:rsidP="008747E0">
    <w:pPr>
      <w:pStyle w:val="Footer"/>
      <w:rPr>
        <w:lang w:val="en-GB"/>
      </w:rPr>
    </w:pPr>
    <w:r w:rsidRPr="00442889">
      <w:rPr>
        <w:noProof/>
        <w:lang w:val="en-GB" w:eastAsia="en-GB"/>
      </w:rPr>
      <w:drawing>
        <wp:anchor distT="0" distB="0" distL="114300" distR="114300" simplePos="0" relativeHeight="251660800" behindDoc="1" locked="0" layoutInCell="1" allowOverlap="1" wp14:anchorId="17B2EAD7" wp14:editId="45E7FC0B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10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A7C71" w:rsidRPr="00ED2A8D" w:rsidRDefault="000A7C71" w:rsidP="008747E0">
    <w:pPr>
      <w:pStyle w:val="Footer"/>
      <w:rPr>
        <w:lang w:val="en-GB"/>
      </w:rPr>
    </w:pPr>
  </w:p>
  <w:p w:rsidR="000A7C71" w:rsidRPr="00ED2A8D" w:rsidRDefault="000A7C71" w:rsidP="008747E0">
    <w:pPr>
      <w:pStyle w:val="Footer"/>
      <w:rPr>
        <w:lang w:val="en-GB"/>
      </w:rPr>
    </w:pPr>
  </w:p>
  <w:p w:rsidR="000A7C71" w:rsidRPr="00ED2A8D" w:rsidRDefault="000A7C71" w:rsidP="008747E0">
    <w:pPr>
      <w:pStyle w:val="Footer"/>
      <w:rPr>
        <w:lang w:val="en-GB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C71" w:rsidRPr="00C716E5" w:rsidRDefault="000A7C71" w:rsidP="00CB19DB">
    <w:pPr>
      <w:pStyle w:val="Footer"/>
      <w:rPr>
        <w:sz w:val="15"/>
        <w:szCs w:val="15"/>
      </w:rPr>
    </w:pPr>
  </w:p>
  <w:p w:rsidR="000A7C71" w:rsidRDefault="000A7C71" w:rsidP="00CB19DB">
    <w:pPr>
      <w:pStyle w:val="Footerportrait"/>
    </w:pPr>
  </w:p>
  <w:p w:rsidR="000A7C71" w:rsidRPr="00C907DF" w:rsidRDefault="002911DC" w:rsidP="00CB19DB">
    <w:pPr>
      <w:pStyle w:val="Footerportrait"/>
      <w:rPr>
        <w:rStyle w:val="PageNumber"/>
        <w:szCs w:val="15"/>
      </w:rPr>
    </w:pPr>
    <w:fldSimple w:instr=" STYLEREF &quot;Document type&quot; \* MERGEFORMAT ">
      <w:r w:rsidR="00085765">
        <w:t>IALA Standard</w:t>
      </w:r>
    </w:fldSimple>
    <w:r w:rsidR="000A7C71" w:rsidRPr="00C907DF">
      <w:t xml:space="preserve"> </w:t>
    </w:r>
    <w:fldSimple w:instr=" STYLEREF &quot;Document number&quot; \* MERGEFORMAT ">
      <w:r w:rsidR="00085765">
        <w:t>1040</w:t>
      </w:r>
    </w:fldSimple>
    <w:r w:rsidR="000A7C71" w:rsidRPr="00C907DF">
      <w:t xml:space="preserve"> –</w:t>
    </w:r>
    <w:r w:rsidR="000A7C71">
      <w:t xml:space="preserve"> </w:t>
    </w:r>
    <w:fldSimple w:instr=" STYLEREF &quot;Document name&quot; \* MERGEFORMAT ">
      <w:r w:rsidR="00085765">
        <w:t>Vessel Traffic Services</w:t>
      </w:r>
    </w:fldSimple>
  </w:p>
  <w:p w:rsidR="000A7C71" w:rsidRPr="00CB19DB" w:rsidRDefault="002911DC" w:rsidP="00CB19DB">
    <w:pPr>
      <w:pStyle w:val="Footerportrait"/>
    </w:pPr>
    <w:fldSimple w:instr=" STYLEREF &quot;Edition number&quot; \* MERGEFORMAT ">
      <w:r w:rsidR="00085765">
        <w:t>Edition 1.0</w:t>
      </w:r>
    </w:fldSimple>
    <w:r w:rsidR="000A7C71">
      <w:t xml:space="preserve">  </w:t>
    </w:r>
    <w:fldSimple w:instr=" STYLEREF &quot;Document date&quot; \* MERGEFORMAT ">
      <w:r w:rsidR="00085765">
        <w:t>June 2018</w:t>
      </w:r>
    </w:fldSimple>
    <w:r w:rsidR="000A7C71" w:rsidRPr="00C907DF">
      <w:tab/>
    </w:r>
    <w:r w:rsidR="000A7C71">
      <w:t xml:space="preserve">P </w:t>
    </w:r>
    <w:r w:rsidR="000A7C71" w:rsidRPr="00CB19DB">
      <w:fldChar w:fldCharType="begin"/>
    </w:r>
    <w:r w:rsidR="000A7C71" w:rsidRPr="00CB19DB">
      <w:instrText xml:space="preserve">PAGE  </w:instrText>
    </w:r>
    <w:r w:rsidR="000A7C71" w:rsidRPr="00CB19DB">
      <w:fldChar w:fldCharType="separate"/>
    </w:r>
    <w:r w:rsidR="00085765">
      <w:t>8</w:t>
    </w:r>
    <w:r w:rsidR="000A7C71" w:rsidRPr="00CB19DB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6E4" w:rsidRDefault="000E16E4" w:rsidP="00002906">
      <w:r>
        <w:separator/>
      </w:r>
    </w:p>
  </w:footnote>
  <w:footnote w:type="continuationSeparator" w:id="0">
    <w:p w:rsidR="000E16E4" w:rsidRDefault="000E16E4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774" w:rsidRDefault="00085765">
    <w:pPr>
      <w:pStyle w:val="Header"/>
    </w:pPr>
    <w:sdt>
      <w:sdtPr>
        <w:id w:val="816538534"/>
        <w:docPartObj>
          <w:docPartGallery w:val="Watermarks"/>
          <w:docPartUnique/>
        </w:docPartObj>
      </w:sdtPr>
      <w:sdtEndPr/>
      <w:sdtContent>
        <w:r>
          <w:rPr>
            <w:noProof/>
            <w:lang w:val="en-US" w:eastAsia="en-US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1768D">
      <w:rPr>
        <w:noProof/>
        <w:lang w:val="en-GB" w:eastAsia="en-GB"/>
      </w:rPr>
      <w:drawing>
        <wp:inline distT="0" distB="0" distL="0" distR="0" wp14:anchorId="47AF5CFF" wp14:editId="2D8F7DE7">
          <wp:extent cx="748030" cy="728980"/>
          <wp:effectExtent l="0" t="0" r="0" b="0"/>
          <wp:docPr id="9" name="Imagem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" cy="728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C71" w:rsidRDefault="00085765">
    <w:pPr>
      <w:pStyle w:val="Header"/>
    </w:pPr>
    <w:r>
      <w:rPr>
        <w:noProof/>
        <w:lang w:val="en-US" w:eastAsia="en-US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59031907" o:spid="_x0000_s2063" type="#_x0000_t136" style="position:absolute;left:0;text-align:left;margin-left:0;margin-top:0;width:449.6pt;height:269.75pt;rotation:315;z-index:-25165056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C71" w:rsidRPr="00ED2A8D" w:rsidRDefault="00085765" w:rsidP="000A7C71">
    <w:pPr>
      <w:pStyle w:val="Header"/>
      <w:jc w:val="both"/>
      <w:rPr>
        <w:lang w:val="en-GB"/>
      </w:rPr>
    </w:pPr>
    <w:r>
      <w:rPr>
        <w:noProof/>
        <w:lang w:val="en-US" w:eastAsia="en-US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59031908" o:spid="_x0000_s2064" type="#_x0000_t136" style="position:absolute;left:0;text-align:left;margin-left:0;margin-top:0;width:449.6pt;height:269.75pt;rotation:315;z-index:-25164953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0A7C71" w:rsidRPr="000A7C71">
      <w:rPr>
        <w:noProof/>
        <w:lang w:val="en-GB" w:eastAsia="en-GB"/>
      </w:rPr>
      <w:drawing>
        <wp:anchor distT="0" distB="0" distL="114300" distR="114300" simplePos="0" relativeHeight="251659776" behindDoc="1" locked="0" layoutInCell="1" allowOverlap="1" wp14:anchorId="028F11AA" wp14:editId="45A5689F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7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7C71" w:rsidRPr="000A7C71">
      <w:rPr>
        <w:sz w:val="22"/>
        <w:lang w:val="en-GB"/>
      </w:rPr>
      <w:t>ANNEX</w:t>
    </w:r>
    <w:r w:rsidR="000A7C71" w:rsidRPr="000A7C71">
      <w:rPr>
        <w:sz w:val="22"/>
        <w:lang w:val="en-GB"/>
      </w:rPr>
      <w:tab/>
    </w:r>
    <w:r w:rsidR="000A7C71" w:rsidRPr="000A7C71">
      <w:rPr>
        <w:sz w:val="22"/>
        <w:lang w:val="en-GB"/>
      </w:rPr>
      <w:tab/>
    </w:r>
    <w:r w:rsidR="000A7C71" w:rsidRPr="008B2B4B">
      <w:rPr>
        <w:sz w:val="22"/>
        <w:highlight w:val="yellow"/>
        <w:lang w:val="en-GB"/>
      </w:rPr>
      <w:t>C63-8.4.1.4</w:t>
    </w:r>
    <w:ins w:id="1" w:author="Trainor, Neil" w:date="2017-03-22T14:34:00Z">
      <w:r w:rsidR="000A7C71" w:rsidRPr="008B2B4B">
        <w:rPr>
          <w:sz w:val="22"/>
          <w:highlight w:val="yellow"/>
          <w:lang w:val="en-GB"/>
        </w:rPr>
        <w:t xml:space="preserve"> – As amended at VTS43</w:t>
      </w:r>
    </w:ins>
  </w:p>
  <w:p w:rsidR="000A7C71" w:rsidRPr="00ED2A8D" w:rsidRDefault="000A7C71" w:rsidP="008747E0">
    <w:pPr>
      <w:pStyle w:val="Header"/>
      <w:rPr>
        <w:lang w:val="en-GB"/>
      </w:rPr>
    </w:pPr>
  </w:p>
  <w:p w:rsidR="000A7C71" w:rsidRDefault="000A7C71" w:rsidP="008747E0">
    <w:pPr>
      <w:pStyle w:val="Header"/>
      <w:rPr>
        <w:lang w:val="en-GB"/>
      </w:rPr>
    </w:pPr>
  </w:p>
  <w:p w:rsidR="000A7C71" w:rsidRDefault="000A7C71" w:rsidP="008747E0">
    <w:pPr>
      <w:pStyle w:val="Header"/>
      <w:rPr>
        <w:lang w:val="en-GB"/>
      </w:rPr>
    </w:pPr>
  </w:p>
  <w:p w:rsidR="000A7C71" w:rsidRDefault="000A7C71" w:rsidP="008747E0">
    <w:pPr>
      <w:pStyle w:val="Header"/>
      <w:rPr>
        <w:lang w:val="en-GB"/>
      </w:rPr>
    </w:pPr>
  </w:p>
  <w:p w:rsidR="000A7C71" w:rsidRDefault="000A7C71" w:rsidP="008747E0">
    <w:pPr>
      <w:pStyle w:val="Header"/>
      <w:rPr>
        <w:lang w:val="en-GB"/>
      </w:rPr>
    </w:pPr>
  </w:p>
  <w:p w:rsidR="000A7C71" w:rsidRDefault="000A7C71" w:rsidP="008747E0">
    <w:pPr>
      <w:pStyle w:val="Header"/>
      <w:rPr>
        <w:lang w:val="en-GB"/>
      </w:rPr>
    </w:pPr>
  </w:p>
  <w:p w:rsidR="000A7C71" w:rsidRPr="00ED2A8D" w:rsidRDefault="000A7C71" w:rsidP="008747E0">
    <w:pPr>
      <w:pStyle w:val="Header"/>
      <w:rPr>
        <w:lang w:val="en-GB"/>
      </w:rPr>
    </w:pPr>
  </w:p>
  <w:p w:rsidR="000A7C71" w:rsidRPr="00ED2A8D" w:rsidRDefault="000A7C71" w:rsidP="001349DB">
    <w:pPr>
      <w:pStyle w:val="Header"/>
      <w:spacing w:line="360" w:lineRule="exact"/>
      <w:rPr>
        <w:lang w:val="en-GB"/>
      </w:rPr>
    </w:pPr>
    <w:r>
      <w:rPr>
        <w:noProof/>
        <w:lang w:val="en-GB" w:eastAsia="en-GB"/>
      </w:rPr>
      <w:drawing>
        <wp:anchor distT="0" distB="0" distL="114300" distR="114300" simplePos="0" relativeHeight="251662848" behindDoc="1" locked="0" layoutInCell="1" allowOverlap="1" wp14:anchorId="75AB68A3" wp14:editId="4BDA33FE">
          <wp:simplePos x="0" y="0"/>
          <wp:positionH relativeFrom="page">
            <wp:posOffset>0</wp:posOffset>
          </wp:positionH>
          <wp:positionV relativeFrom="page">
            <wp:posOffset>1686972</wp:posOffset>
          </wp:positionV>
          <wp:extent cx="7550150" cy="2066925"/>
          <wp:effectExtent l="0" t="0" r="0" b="9525"/>
          <wp:wrapNone/>
          <wp:docPr id="8" name="Imag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609"/>
                  <a:stretch/>
                </pic:blipFill>
                <pic:spPr bwMode="auto">
                  <a:xfrm>
                    <a:off x="0" y="0"/>
                    <a:ext cx="7550150" cy="20669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C71" w:rsidRDefault="00085765">
    <w:pPr>
      <w:pStyle w:val="Header"/>
    </w:pPr>
    <w:r>
      <w:rPr>
        <w:noProof/>
        <w:lang w:val="en-US" w:eastAsia="en-US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59031906" o:spid="_x0000_s2062" type="#_x0000_t136" style="position:absolute;left:0;text-align:left;margin-left:0;margin-top:0;width:449.6pt;height:269.75pt;rotation:315;z-index:-25165158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C71" w:rsidRDefault="00085765">
    <w:pPr>
      <w:pStyle w:val="Header"/>
    </w:pPr>
    <w:r>
      <w:rPr>
        <w:noProof/>
        <w:lang w:val="en-US" w:eastAsia="en-US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59031910" o:spid="_x0000_s2066" type="#_x0000_t136" style="position:absolute;left:0;text-align:left;margin-left:0;margin-top:0;width:449.6pt;height:269.75pt;rotation:315;z-index:-25164748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C71" w:rsidRPr="00ED2A8D" w:rsidRDefault="00085765" w:rsidP="008747E0">
    <w:pPr>
      <w:pStyle w:val="Header"/>
      <w:rPr>
        <w:lang w:val="en-GB"/>
      </w:rPr>
    </w:pPr>
    <w:r>
      <w:rPr>
        <w:noProof/>
        <w:lang w:val="en-US" w:eastAsia="en-US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59031911" o:spid="_x0000_s2067" type="#_x0000_t136" style="position:absolute;left:0;text-align:left;margin-left:0;margin-top:0;width:449.6pt;height:269.75pt;rotation:315;z-index:-25164646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0A7C71">
      <w:rPr>
        <w:noProof/>
        <w:lang w:val="en-GB" w:eastAsia="en-GB"/>
      </w:rPr>
      <w:drawing>
        <wp:anchor distT="0" distB="0" distL="114300" distR="114300" simplePos="0" relativeHeight="251663872" behindDoc="1" locked="0" layoutInCell="1" allowOverlap="1" wp14:anchorId="56AF8AA5" wp14:editId="2766B09D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A7C71" w:rsidRPr="00ED2A8D" w:rsidRDefault="000A7C71" w:rsidP="003371B3">
    <w:pPr>
      <w:pStyle w:val="Header"/>
      <w:rPr>
        <w:lang w:val="en-GB"/>
      </w:rPr>
    </w:pPr>
    <w:r>
      <w:rPr>
        <w:sz w:val="22"/>
        <w:lang w:val="en-GB"/>
      </w:rPr>
      <w:t>C63-8.4.1.4</w:t>
    </w:r>
  </w:p>
  <w:p w:rsidR="000A7C71" w:rsidRDefault="000A7C71" w:rsidP="008747E0">
    <w:pPr>
      <w:pStyle w:val="Header"/>
      <w:rPr>
        <w:lang w:val="en-GB"/>
      </w:rPr>
    </w:pPr>
  </w:p>
  <w:p w:rsidR="000A7C71" w:rsidRDefault="000A7C71" w:rsidP="008747E0">
    <w:pPr>
      <w:pStyle w:val="Header"/>
      <w:rPr>
        <w:lang w:val="en-GB"/>
      </w:rPr>
    </w:pPr>
  </w:p>
  <w:p w:rsidR="000A7C71" w:rsidRDefault="000A7C71" w:rsidP="008747E0">
    <w:pPr>
      <w:pStyle w:val="Header"/>
      <w:rPr>
        <w:lang w:val="en-GB"/>
      </w:rPr>
    </w:pPr>
  </w:p>
  <w:p w:rsidR="000A7C71" w:rsidRPr="00441393" w:rsidRDefault="000A7C71" w:rsidP="00AB623C">
    <w:pPr>
      <w:pStyle w:val="Contents"/>
    </w:pPr>
    <w:r w:rsidRPr="00441393">
      <w:t>contents</w:t>
    </w:r>
  </w:p>
  <w:p w:rsidR="000A7C71" w:rsidRDefault="000A7C71" w:rsidP="008747E0">
    <w:pPr>
      <w:pStyle w:val="Header"/>
      <w:rPr>
        <w:lang w:val="en-GB"/>
      </w:rPr>
    </w:pPr>
  </w:p>
  <w:p w:rsidR="000A7C71" w:rsidRDefault="000A7C71" w:rsidP="008747E0">
    <w:pPr>
      <w:pStyle w:val="Header"/>
      <w:rPr>
        <w:lang w:val="en-GB"/>
      </w:rPr>
    </w:pPr>
  </w:p>
  <w:p w:rsidR="000A7C71" w:rsidRDefault="000A7C71" w:rsidP="008747E0">
    <w:pPr>
      <w:pStyle w:val="Header"/>
      <w:rPr>
        <w:lang w:val="en-GB"/>
      </w:rPr>
    </w:pPr>
  </w:p>
  <w:p w:rsidR="000A7C71" w:rsidRPr="00ED2A8D" w:rsidRDefault="000A7C71" w:rsidP="008747E0">
    <w:pPr>
      <w:pStyle w:val="Header"/>
      <w:rPr>
        <w:lang w:val="en-GB"/>
      </w:rPr>
    </w:pPr>
  </w:p>
  <w:p w:rsidR="000A7C71" w:rsidRPr="00AC33A2" w:rsidRDefault="000A7C71" w:rsidP="0078486B">
    <w:pPr>
      <w:pStyle w:val="Header"/>
      <w:spacing w:line="140" w:lineRule="exact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C71" w:rsidRDefault="00085765">
    <w:pPr>
      <w:pStyle w:val="Header"/>
    </w:pPr>
    <w:r>
      <w:rPr>
        <w:noProof/>
        <w:lang w:val="en-US" w:eastAsia="en-US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59031909" o:spid="_x0000_s2065" type="#_x0000_t136" style="position:absolute;left:0;text-align:left;margin-left:0;margin-top:0;width:449.6pt;height:269.75pt;rotation:315;z-index:-25164851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F12" w:rsidRPr="00ED2A8D" w:rsidRDefault="00085765" w:rsidP="008747E0">
    <w:pPr>
      <w:pStyle w:val="Header"/>
      <w:rPr>
        <w:lang w:val="en-GB"/>
      </w:rPr>
    </w:pPr>
    <w:r>
      <w:rPr>
        <w:noProof/>
        <w:lang w:val="en-US" w:eastAsia="en-US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8" type="#_x0000_t136" style="position:absolute;left:0;text-align:left;margin-left:0;margin-top:0;width:449.6pt;height:269.75pt;rotation:315;z-index:-2516433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934F12">
      <w:rPr>
        <w:noProof/>
        <w:lang w:val="en-GB" w:eastAsia="en-GB"/>
      </w:rPr>
      <w:drawing>
        <wp:anchor distT="0" distB="0" distL="114300" distR="114300" simplePos="0" relativeHeight="251672064" behindDoc="1" locked="0" layoutInCell="1" allowOverlap="1" wp14:anchorId="7E974300" wp14:editId="0BF25EC6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2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34F12" w:rsidRPr="00ED2A8D" w:rsidRDefault="00934F12" w:rsidP="003371B3">
    <w:pPr>
      <w:pStyle w:val="Header"/>
      <w:rPr>
        <w:lang w:val="en-GB"/>
      </w:rPr>
    </w:pPr>
    <w:r>
      <w:rPr>
        <w:sz w:val="22"/>
        <w:lang w:val="en-GB"/>
      </w:rPr>
      <w:t>C63-8.4.1.4</w:t>
    </w:r>
  </w:p>
  <w:p w:rsidR="00934F12" w:rsidRPr="00AC33A2" w:rsidRDefault="00934F12" w:rsidP="00934F12">
    <w:pPr>
      <w:pStyle w:val="Header"/>
      <w:spacing w:line="140" w:lineRule="exact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1A09F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17EF5C1F"/>
    <w:multiLevelType w:val="hybridMultilevel"/>
    <w:tmpl w:val="7258F5AC"/>
    <w:lvl w:ilvl="0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1DD51E7A"/>
    <w:multiLevelType w:val="hybridMultilevel"/>
    <w:tmpl w:val="BFEC352A"/>
    <w:lvl w:ilvl="0" w:tplc="0C09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5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7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1854"/>
        </w:tabs>
        <w:ind w:left="1854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2421"/>
        </w:tabs>
        <w:ind w:left="2421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988"/>
        </w:tabs>
        <w:ind w:left="2988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8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60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2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4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67" w:hanging="180"/>
      </w:pPr>
      <w:rPr>
        <w:rFonts w:hint="default"/>
      </w:rPr>
    </w:lvl>
  </w:abstractNum>
  <w:abstractNum w:abstractNumId="9">
    <w:nsid w:val="2CE05AEE"/>
    <w:multiLevelType w:val="hybridMultilevel"/>
    <w:tmpl w:val="F5F43D70"/>
    <w:lvl w:ilvl="0" w:tplc="0C09000F">
      <w:start w:val="1"/>
      <w:numFmt w:val="decimal"/>
      <w:lvlText w:val="%1."/>
      <w:lvlJc w:val="left"/>
      <w:pPr>
        <w:ind w:left="927" w:hanging="360"/>
      </w:pPr>
    </w:lvl>
    <w:lvl w:ilvl="1" w:tplc="0C090019" w:tentative="1">
      <w:start w:val="1"/>
      <w:numFmt w:val="lowerLetter"/>
      <w:lvlText w:val="%2."/>
      <w:lvlJc w:val="left"/>
      <w:pPr>
        <w:ind w:left="1647" w:hanging="360"/>
      </w:pPr>
    </w:lvl>
    <w:lvl w:ilvl="2" w:tplc="0C09001B" w:tentative="1">
      <w:start w:val="1"/>
      <w:numFmt w:val="lowerRoman"/>
      <w:lvlText w:val="%3."/>
      <w:lvlJc w:val="right"/>
      <w:pPr>
        <w:ind w:left="2367" w:hanging="180"/>
      </w:pPr>
    </w:lvl>
    <w:lvl w:ilvl="3" w:tplc="0C09000F" w:tentative="1">
      <w:start w:val="1"/>
      <w:numFmt w:val="decimal"/>
      <w:lvlText w:val="%4."/>
      <w:lvlJc w:val="left"/>
      <w:pPr>
        <w:ind w:left="3087" w:hanging="360"/>
      </w:pPr>
    </w:lvl>
    <w:lvl w:ilvl="4" w:tplc="0C090019" w:tentative="1">
      <w:start w:val="1"/>
      <w:numFmt w:val="lowerLetter"/>
      <w:lvlText w:val="%5."/>
      <w:lvlJc w:val="left"/>
      <w:pPr>
        <w:ind w:left="3807" w:hanging="360"/>
      </w:pPr>
    </w:lvl>
    <w:lvl w:ilvl="5" w:tplc="0C09001B" w:tentative="1">
      <w:start w:val="1"/>
      <w:numFmt w:val="lowerRoman"/>
      <w:lvlText w:val="%6."/>
      <w:lvlJc w:val="right"/>
      <w:pPr>
        <w:ind w:left="4527" w:hanging="180"/>
      </w:pPr>
    </w:lvl>
    <w:lvl w:ilvl="6" w:tplc="0C09000F" w:tentative="1">
      <w:start w:val="1"/>
      <w:numFmt w:val="decimal"/>
      <w:lvlText w:val="%7."/>
      <w:lvlJc w:val="left"/>
      <w:pPr>
        <w:ind w:left="5247" w:hanging="360"/>
      </w:pPr>
    </w:lvl>
    <w:lvl w:ilvl="7" w:tplc="0C090019" w:tentative="1">
      <w:start w:val="1"/>
      <w:numFmt w:val="lowerLetter"/>
      <w:lvlText w:val="%8."/>
      <w:lvlJc w:val="left"/>
      <w:pPr>
        <w:ind w:left="5967" w:hanging="360"/>
      </w:pPr>
    </w:lvl>
    <w:lvl w:ilvl="8" w:tplc="0C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7213E10"/>
    <w:multiLevelType w:val="hybridMultilevel"/>
    <w:tmpl w:val="2A1E459E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3F625D93"/>
    <w:multiLevelType w:val="hybridMultilevel"/>
    <w:tmpl w:val="73B0C11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D554E7"/>
    <w:multiLevelType w:val="hybridMultilevel"/>
    <w:tmpl w:val="83001F9E"/>
    <w:lvl w:ilvl="0" w:tplc="56B27410">
      <w:start w:val="1"/>
      <w:numFmt w:val="bullet"/>
      <w:lvlText w:val=""/>
      <w:lvlJc w:val="left"/>
      <w:pPr>
        <w:ind w:left="425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9281528"/>
    <w:multiLevelType w:val="hybridMultilevel"/>
    <w:tmpl w:val="8904CB36"/>
    <w:lvl w:ilvl="0" w:tplc="0C0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6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1247A37"/>
    <w:multiLevelType w:val="hybridMultilevel"/>
    <w:tmpl w:val="D4B83842"/>
    <w:lvl w:ilvl="0" w:tplc="0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7C030E"/>
    <w:multiLevelType w:val="hybridMultilevel"/>
    <w:tmpl w:val="A65CC452"/>
    <w:lvl w:ilvl="0" w:tplc="0C09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22">
    <w:nsid w:val="67AB4D84"/>
    <w:multiLevelType w:val="multilevel"/>
    <w:tmpl w:val="904AFEA2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>
    <w:nsid w:val="745C3DFC"/>
    <w:multiLevelType w:val="hybridMultilevel"/>
    <w:tmpl w:val="46B26A0A"/>
    <w:lvl w:ilvl="0" w:tplc="0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76154EC1"/>
    <w:multiLevelType w:val="hybridMultilevel"/>
    <w:tmpl w:val="EEEA384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>
    <w:nsid w:val="79AD30EC"/>
    <w:multiLevelType w:val="hybridMultilevel"/>
    <w:tmpl w:val="3090909A"/>
    <w:lvl w:ilvl="0" w:tplc="9192F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6"/>
  </w:num>
  <w:num w:numId="2">
    <w:abstractNumId w:val="27"/>
  </w:num>
  <w:num w:numId="3">
    <w:abstractNumId w:val="16"/>
  </w:num>
  <w:num w:numId="4">
    <w:abstractNumId w:val="16"/>
  </w:num>
  <w:num w:numId="5">
    <w:abstractNumId w:val="7"/>
  </w:num>
  <w:num w:numId="6">
    <w:abstractNumId w:val="17"/>
  </w:num>
  <w:num w:numId="7">
    <w:abstractNumId w:val="13"/>
  </w:num>
  <w:num w:numId="8">
    <w:abstractNumId w:val="1"/>
  </w:num>
  <w:num w:numId="9">
    <w:abstractNumId w:val="6"/>
  </w:num>
  <w:num w:numId="10">
    <w:abstractNumId w:val="19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8"/>
  </w:num>
  <w:num w:numId="17">
    <w:abstractNumId w:val="25"/>
  </w:num>
  <w:num w:numId="18">
    <w:abstractNumId w:val="5"/>
  </w:num>
  <w:num w:numId="19">
    <w:abstractNumId w:val="20"/>
  </w:num>
  <w:num w:numId="20">
    <w:abstractNumId w:val="14"/>
  </w:num>
  <w:num w:numId="21">
    <w:abstractNumId w:val="8"/>
  </w:num>
  <w:num w:numId="22">
    <w:abstractNumId w:val="8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4"/>
  </w:num>
  <w:num w:numId="28">
    <w:abstractNumId w:val="15"/>
  </w:num>
  <w:num w:numId="29">
    <w:abstractNumId w:val="9"/>
  </w:num>
  <w:num w:numId="30">
    <w:abstractNumId w:val="10"/>
  </w:num>
  <w:num w:numId="31">
    <w:abstractNumId w:val="23"/>
  </w:num>
  <w:num w:numId="32">
    <w:abstractNumId w:val="21"/>
  </w:num>
  <w:num w:numId="33">
    <w:abstractNumId w:val="2"/>
  </w:num>
  <w:num w:numId="34">
    <w:abstractNumId w:val="18"/>
  </w:num>
  <w:num w:numId="35">
    <w:abstractNumId w:val="0"/>
  </w:num>
  <w:num w:numId="36">
    <w:abstractNumId w:val="26"/>
  </w:num>
  <w:num w:numId="37">
    <w:abstractNumId w:val="12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6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774"/>
    <w:rsid w:val="00002906"/>
    <w:rsid w:val="00031A92"/>
    <w:rsid w:val="000348ED"/>
    <w:rsid w:val="00036694"/>
    <w:rsid w:val="00036801"/>
    <w:rsid w:val="00050DA7"/>
    <w:rsid w:val="00073774"/>
    <w:rsid w:val="00076508"/>
    <w:rsid w:val="00085765"/>
    <w:rsid w:val="00090F90"/>
    <w:rsid w:val="000A5A01"/>
    <w:rsid w:val="000A7C71"/>
    <w:rsid w:val="000E16E4"/>
    <w:rsid w:val="000F713E"/>
    <w:rsid w:val="00102010"/>
    <w:rsid w:val="00135447"/>
    <w:rsid w:val="00152273"/>
    <w:rsid w:val="00175B2B"/>
    <w:rsid w:val="001A654A"/>
    <w:rsid w:val="001B30FA"/>
    <w:rsid w:val="001B69F4"/>
    <w:rsid w:val="001C74CF"/>
    <w:rsid w:val="0023305B"/>
    <w:rsid w:val="00261E5C"/>
    <w:rsid w:val="002667F4"/>
    <w:rsid w:val="002911DC"/>
    <w:rsid w:val="002E2FD5"/>
    <w:rsid w:val="002F76F9"/>
    <w:rsid w:val="003645C3"/>
    <w:rsid w:val="003D55DD"/>
    <w:rsid w:val="003E1488"/>
    <w:rsid w:val="003E1831"/>
    <w:rsid w:val="004166E9"/>
    <w:rsid w:val="0041768D"/>
    <w:rsid w:val="00424954"/>
    <w:rsid w:val="00452B01"/>
    <w:rsid w:val="004C1386"/>
    <w:rsid w:val="004C220D"/>
    <w:rsid w:val="004D74FF"/>
    <w:rsid w:val="004F7E75"/>
    <w:rsid w:val="0052523B"/>
    <w:rsid w:val="005D05AC"/>
    <w:rsid w:val="005F4F86"/>
    <w:rsid w:val="00630F7F"/>
    <w:rsid w:val="0064435F"/>
    <w:rsid w:val="006907C1"/>
    <w:rsid w:val="00693F34"/>
    <w:rsid w:val="006C2FBD"/>
    <w:rsid w:val="006D470F"/>
    <w:rsid w:val="00727E88"/>
    <w:rsid w:val="00766C53"/>
    <w:rsid w:val="00775878"/>
    <w:rsid w:val="007A7F5B"/>
    <w:rsid w:val="0080092C"/>
    <w:rsid w:val="008205C5"/>
    <w:rsid w:val="00854328"/>
    <w:rsid w:val="0086731F"/>
    <w:rsid w:val="00872453"/>
    <w:rsid w:val="00877B39"/>
    <w:rsid w:val="008F13DD"/>
    <w:rsid w:val="00902AA4"/>
    <w:rsid w:val="00920ED6"/>
    <w:rsid w:val="00934F12"/>
    <w:rsid w:val="00962EE4"/>
    <w:rsid w:val="00967FF9"/>
    <w:rsid w:val="009922CA"/>
    <w:rsid w:val="009B4BD1"/>
    <w:rsid w:val="009F3B6C"/>
    <w:rsid w:val="009F40F2"/>
    <w:rsid w:val="009F473F"/>
    <w:rsid w:val="009F5C36"/>
    <w:rsid w:val="00A27F12"/>
    <w:rsid w:val="00A30579"/>
    <w:rsid w:val="00A36252"/>
    <w:rsid w:val="00A665F3"/>
    <w:rsid w:val="00A7633D"/>
    <w:rsid w:val="00AA76C0"/>
    <w:rsid w:val="00AB4F74"/>
    <w:rsid w:val="00AE2D7F"/>
    <w:rsid w:val="00AF36E2"/>
    <w:rsid w:val="00B077EC"/>
    <w:rsid w:val="00B15B24"/>
    <w:rsid w:val="00B41D1E"/>
    <w:rsid w:val="00B428DA"/>
    <w:rsid w:val="00B75BF3"/>
    <w:rsid w:val="00B8247E"/>
    <w:rsid w:val="00B92712"/>
    <w:rsid w:val="00BE2596"/>
    <w:rsid w:val="00BE56DF"/>
    <w:rsid w:val="00BF30A2"/>
    <w:rsid w:val="00BF3FA8"/>
    <w:rsid w:val="00C018A6"/>
    <w:rsid w:val="00C25857"/>
    <w:rsid w:val="00C84AE5"/>
    <w:rsid w:val="00CA04AF"/>
    <w:rsid w:val="00CF1624"/>
    <w:rsid w:val="00CF3661"/>
    <w:rsid w:val="00CF4F9D"/>
    <w:rsid w:val="00D84ED2"/>
    <w:rsid w:val="00DD043D"/>
    <w:rsid w:val="00DF5BC2"/>
    <w:rsid w:val="00E04E05"/>
    <w:rsid w:val="00E401AE"/>
    <w:rsid w:val="00E63933"/>
    <w:rsid w:val="00E66034"/>
    <w:rsid w:val="00E85BF3"/>
    <w:rsid w:val="00E93C9B"/>
    <w:rsid w:val="00EA0507"/>
    <w:rsid w:val="00EB5A5E"/>
    <w:rsid w:val="00EC4348"/>
    <w:rsid w:val="00ED649E"/>
    <w:rsid w:val="00EE16A4"/>
    <w:rsid w:val="00EE3F2F"/>
    <w:rsid w:val="00F40F46"/>
    <w:rsid w:val="00F44155"/>
    <w:rsid w:val="00F73F78"/>
    <w:rsid w:val="00FA5842"/>
    <w:rsid w:val="00FA6769"/>
    <w:rsid w:val="00FC0F5A"/>
    <w:rsid w:val="00FD03CA"/>
    <w:rsid w:val="00FE4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/>
    <w:lsdException w:name="heading 6" w:semiHidden="0" w:unhideWhenUsed="0" w:qFormat="1"/>
    <w:lsdException w:name="toc 1" w:uiPriority="39"/>
    <w:lsdException w:name="header" w:uiPriority="99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qFormat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uiPriority w:val="99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uiPriority w:val="99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Hyperlink">
    <w:name w:val="Hyperlink"/>
    <w:uiPriority w:val="99"/>
    <w:unhideWhenUsed/>
    <w:rsid w:val="00DD043D"/>
    <w:rPr>
      <w:color w:val="00558C"/>
      <w:u w:val="single"/>
    </w:rPr>
  </w:style>
  <w:style w:type="character" w:styleId="CommentReference">
    <w:name w:val="annotation reference"/>
    <w:unhideWhenUsed/>
    <w:rsid w:val="00DD043D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DD043D"/>
    <w:rPr>
      <w:rFonts w:ascii="Calibri" w:eastAsia="Calibri" w:hAnsi="Calibri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DD043D"/>
    <w:rPr>
      <w:rFonts w:ascii="Calibri" w:eastAsia="Calibri" w:hAnsi="Calibri"/>
      <w:sz w:val="24"/>
      <w:szCs w:val="24"/>
      <w:lang w:val="en-GB" w:eastAsia="en-US"/>
    </w:rPr>
  </w:style>
  <w:style w:type="paragraph" w:customStyle="1" w:styleId="Noting">
    <w:name w:val="Noting"/>
    <w:basedOn w:val="BodyText"/>
    <w:qFormat/>
    <w:rsid w:val="00DD043D"/>
    <w:pPr>
      <w:spacing w:before="120" w:after="240"/>
      <w:ind w:left="567"/>
    </w:pPr>
    <w:rPr>
      <w:rFonts w:eastAsia="Times New Roman" w:cs="Arial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3E14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E1488"/>
    <w:rPr>
      <w:rFonts w:ascii="Tahoma" w:hAnsi="Tahoma" w:cs="Tahoma"/>
      <w:sz w:val="16"/>
      <w:szCs w:val="16"/>
      <w:lang w:val="en-GB" w:eastAsia="en-US"/>
    </w:rPr>
  </w:style>
  <w:style w:type="table" w:styleId="TableGrid">
    <w:name w:val="Table Grid"/>
    <w:basedOn w:val="TableNormal"/>
    <w:uiPriority w:val="59"/>
    <w:rsid w:val="000A7C71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0A7C71"/>
    <w:rPr>
      <w:rFonts w:ascii="Calibri" w:eastAsia="MS Mincho" w:hAnsi="Calibri"/>
      <w:b/>
      <w:color w:val="00558C"/>
      <w:kern w:val="28"/>
      <w:sz w:val="22"/>
      <w:lang w:val="en-GB" w:eastAsia="de-DE"/>
    </w:rPr>
  </w:style>
  <w:style w:type="paragraph" w:customStyle="1" w:styleId="Textedesaisie">
    <w:name w:val="Texte de saisie"/>
    <w:basedOn w:val="Normal"/>
    <w:rsid w:val="000A7C71"/>
    <w:pPr>
      <w:spacing w:line="216" w:lineRule="atLeast"/>
    </w:pPr>
    <w:rPr>
      <w:rFonts w:asciiTheme="minorHAnsi" w:eastAsiaTheme="minorHAnsi" w:hAnsiTheme="minorHAnsi" w:cstheme="minorBidi"/>
      <w:color w:val="000000" w:themeColor="text1"/>
      <w:szCs w:val="22"/>
      <w:lang w:val="en-US"/>
    </w:rPr>
  </w:style>
  <w:style w:type="paragraph" w:customStyle="1" w:styleId="Sparationtitre1">
    <w:name w:val="Séparation titre 1"/>
    <w:basedOn w:val="Textedesaisie"/>
    <w:rsid w:val="000A7C71"/>
    <w:pPr>
      <w:pBdr>
        <w:bottom w:val="single" w:sz="8" w:space="1" w:color="5B9BD5" w:themeColor="accent1"/>
      </w:pBdr>
      <w:spacing w:after="120" w:line="90" w:lineRule="exact"/>
      <w:ind w:right="8787"/>
    </w:pPr>
  </w:style>
  <w:style w:type="paragraph" w:customStyle="1" w:styleId="Footerportrait">
    <w:name w:val="Footer portrait"/>
    <w:basedOn w:val="Normal"/>
    <w:rsid w:val="000A7C71"/>
    <w:pPr>
      <w:pBdr>
        <w:top w:val="single" w:sz="4" w:space="1" w:color="auto"/>
      </w:pBdr>
      <w:tabs>
        <w:tab w:val="right" w:pos="10206"/>
      </w:tabs>
      <w:spacing w:line="216" w:lineRule="atLeast"/>
    </w:pPr>
    <w:rPr>
      <w:rFonts w:asciiTheme="minorHAnsi" w:eastAsiaTheme="minorHAnsi" w:hAnsiTheme="minorHAnsi" w:cstheme="minorBidi"/>
      <w:b/>
      <w:noProof/>
      <w:color w:val="00558C"/>
      <w:sz w:val="15"/>
      <w:szCs w:val="22"/>
      <w:lang w:val="en-US"/>
    </w:rPr>
  </w:style>
  <w:style w:type="paragraph" w:styleId="TOC1">
    <w:name w:val="toc 1"/>
    <w:basedOn w:val="Normal"/>
    <w:next w:val="Normal"/>
    <w:autoRedefine/>
    <w:uiPriority w:val="39"/>
    <w:rsid w:val="000A7C71"/>
    <w:pPr>
      <w:tabs>
        <w:tab w:val="right" w:leader="dot" w:pos="10206"/>
      </w:tabs>
      <w:spacing w:line="300" w:lineRule="atLeast"/>
      <w:ind w:right="424"/>
    </w:pPr>
    <w:rPr>
      <w:rFonts w:asciiTheme="minorHAnsi" w:eastAsiaTheme="minorHAnsi" w:hAnsiTheme="minorHAnsi" w:cstheme="minorBidi"/>
      <w:b/>
      <w:noProof/>
      <w:color w:val="5B9BD5" w:themeColor="accent1"/>
      <w:szCs w:val="22"/>
      <w:lang w:val="en-US"/>
    </w:rPr>
  </w:style>
  <w:style w:type="table" w:styleId="MediumShading1">
    <w:name w:val="Medium Shading 1"/>
    <w:basedOn w:val="TableNormal"/>
    <w:uiPriority w:val="63"/>
    <w:rsid w:val="000A7C71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BE4D5" w:themeFill="accent2" w:themeFillTint="33"/>
      </w:tcPr>
    </w:tblStylePr>
  </w:style>
  <w:style w:type="paragraph" w:customStyle="1" w:styleId="Documentdate">
    <w:name w:val="Document date"/>
    <w:basedOn w:val="Normal"/>
    <w:rsid w:val="000A7C71"/>
    <w:pPr>
      <w:spacing w:line="216" w:lineRule="atLeast"/>
    </w:pPr>
    <w:rPr>
      <w:rFonts w:asciiTheme="minorHAnsi" w:eastAsiaTheme="minorHAnsi" w:hAnsiTheme="minorHAnsi" w:cstheme="minorBidi"/>
      <w:b/>
      <w:color w:val="00558C"/>
      <w:sz w:val="28"/>
      <w:szCs w:val="22"/>
    </w:rPr>
  </w:style>
  <w:style w:type="paragraph" w:customStyle="1" w:styleId="Documentname">
    <w:name w:val="Document name"/>
    <w:basedOn w:val="Normal"/>
    <w:rsid w:val="000A7C71"/>
    <w:pPr>
      <w:spacing w:line="500" w:lineRule="exact"/>
    </w:pPr>
    <w:rPr>
      <w:rFonts w:asciiTheme="minorHAnsi" w:eastAsiaTheme="minorHAnsi" w:hAnsiTheme="minorHAnsi" w:cstheme="minorBidi"/>
      <w:caps/>
      <w:color w:val="00558C"/>
      <w:sz w:val="50"/>
      <w:szCs w:val="50"/>
    </w:rPr>
  </w:style>
  <w:style w:type="paragraph" w:customStyle="1" w:styleId="Documentnumber">
    <w:name w:val="Document number"/>
    <w:basedOn w:val="Normal"/>
    <w:next w:val="Normal"/>
    <w:rsid w:val="000A7C71"/>
    <w:pPr>
      <w:spacing w:line="216" w:lineRule="atLeast"/>
    </w:pPr>
    <w:rPr>
      <w:rFonts w:asciiTheme="minorHAnsi" w:eastAsiaTheme="minorHAnsi" w:hAnsiTheme="minorHAnsi" w:cstheme="minorBidi"/>
      <w:caps/>
      <w:color w:val="00558C"/>
      <w:sz w:val="50"/>
      <w:szCs w:val="22"/>
    </w:rPr>
  </w:style>
  <w:style w:type="paragraph" w:customStyle="1" w:styleId="Documenttype">
    <w:name w:val="Document type"/>
    <w:basedOn w:val="Normal"/>
    <w:rsid w:val="000A7C71"/>
    <w:pPr>
      <w:spacing w:line="500" w:lineRule="exact"/>
      <w:ind w:left="907" w:right="907"/>
    </w:pPr>
    <w:rPr>
      <w:rFonts w:asciiTheme="minorHAnsi" w:eastAsiaTheme="minorHAnsi" w:hAnsiTheme="minorHAnsi" w:cstheme="minorBidi"/>
      <w:b/>
      <w:caps/>
      <w:color w:val="FFFFFF" w:themeColor="background1"/>
      <w:sz w:val="50"/>
      <w:szCs w:val="50"/>
    </w:rPr>
  </w:style>
  <w:style w:type="paragraph" w:customStyle="1" w:styleId="Editionnumber">
    <w:name w:val="Edition number"/>
    <w:basedOn w:val="Normal"/>
    <w:rsid w:val="000A7C71"/>
    <w:pPr>
      <w:spacing w:line="216" w:lineRule="atLeast"/>
    </w:pPr>
    <w:rPr>
      <w:rFonts w:asciiTheme="minorHAnsi" w:eastAsiaTheme="minorHAnsi" w:hAnsiTheme="minorHAnsi" w:cstheme="minorBidi"/>
      <w:b/>
      <w:color w:val="5B9BD5" w:themeColor="accent1"/>
      <w:sz w:val="50"/>
      <w:szCs w:val="50"/>
    </w:rPr>
  </w:style>
  <w:style w:type="paragraph" w:customStyle="1" w:styleId="Contents">
    <w:name w:val="Contents"/>
    <w:basedOn w:val="Header"/>
    <w:rsid w:val="000A7C71"/>
    <w:pPr>
      <w:pBdr>
        <w:bottom w:val="single" w:sz="8" w:space="12" w:color="5B9BD5" w:themeColor="accent1"/>
      </w:pBdr>
      <w:tabs>
        <w:tab w:val="clear" w:pos="4820"/>
        <w:tab w:val="clear" w:pos="9639"/>
      </w:tabs>
      <w:spacing w:before="100" w:line="560" w:lineRule="exact"/>
      <w:jc w:val="left"/>
    </w:pPr>
    <w:rPr>
      <w:rFonts w:asciiTheme="minorHAnsi" w:eastAsiaTheme="minorHAnsi" w:hAnsiTheme="minorHAnsi" w:cstheme="minorBidi"/>
      <w:b/>
      <w:caps/>
      <w:color w:val="ED7D31" w:themeColor="accent2"/>
      <w:sz w:val="56"/>
      <w:szCs w:val="5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/>
    <w:lsdException w:name="heading 6" w:semiHidden="0" w:unhideWhenUsed="0" w:qFormat="1"/>
    <w:lsdException w:name="toc 1" w:uiPriority="39"/>
    <w:lsdException w:name="header" w:uiPriority="99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qFormat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uiPriority w:val="99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uiPriority w:val="99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Hyperlink">
    <w:name w:val="Hyperlink"/>
    <w:uiPriority w:val="99"/>
    <w:unhideWhenUsed/>
    <w:rsid w:val="00DD043D"/>
    <w:rPr>
      <w:color w:val="00558C"/>
      <w:u w:val="single"/>
    </w:rPr>
  </w:style>
  <w:style w:type="character" w:styleId="CommentReference">
    <w:name w:val="annotation reference"/>
    <w:unhideWhenUsed/>
    <w:rsid w:val="00DD043D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DD043D"/>
    <w:rPr>
      <w:rFonts w:ascii="Calibri" w:eastAsia="Calibri" w:hAnsi="Calibri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DD043D"/>
    <w:rPr>
      <w:rFonts w:ascii="Calibri" w:eastAsia="Calibri" w:hAnsi="Calibri"/>
      <w:sz w:val="24"/>
      <w:szCs w:val="24"/>
      <w:lang w:val="en-GB" w:eastAsia="en-US"/>
    </w:rPr>
  </w:style>
  <w:style w:type="paragraph" w:customStyle="1" w:styleId="Noting">
    <w:name w:val="Noting"/>
    <w:basedOn w:val="BodyText"/>
    <w:qFormat/>
    <w:rsid w:val="00DD043D"/>
    <w:pPr>
      <w:spacing w:before="120" w:after="240"/>
      <w:ind w:left="567"/>
    </w:pPr>
    <w:rPr>
      <w:rFonts w:eastAsia="Times New Roman" w:cs="Arial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3E14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E1488"/>
    <w:rPr>
      <w:rFonts w:ascii="Tahoma" w:hAnsi="Tahoma" w:cs="Tahoma"/>
      <w:sz w:val="16"/>
      <w:szCs w:val="16"/>
      <w:lang w:val="en-GB" w:eastAsia="en-US"/>
    </w:rPr>
  </w:style>
  <w:style w:type="table" w:styleId="TableGrid">
    <w:name w:val="Table Grid"/>
    <w:basedOn w:val="TableNormal"/>
    <w:uiPriority w:val="59"/>
    <w:rsid w:val="000A7C71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0A7C71"/>
    <w:rPr>
      <w:rFonts w:ascii="Calibri" w:eastAsia="MS Mincho" w:hAnsi="Calibri"/>
      <w:b/>
      <w:color w:val="00558C"/>
      <w:kern w:val="28"/>
      <w:sz w:val="22"/>
      <w:lang w:val="en-GB" w:eastAsia="de-DE"/>
    </w:rPr>
  </w:style>
  <w:style w:type="paragraph" w:customStyle="1" w:styleId="Textedesaisie">
    <w:name w:val="Texte de saisie"/>
    <w:basedOn w:val="Normal"/>
    <w:rsid w:val="000A7C71"/>
    <w:pPr>
      <w:spacing w:line="216" w:lineRule="atLeast"/>
    </w:pPr>
    <w:rPr>
      <w:rFonts w:asciiTheme="minorHAnsi" w:eastAsiaTheme="minorHAnsi" w:hAnsiTheme="minorHAnsi" w:cstheme="minorBidi"/>
      <w:color w:val="000000" w:themeColor="text1"/>
      <w:szCs w:val="22"/>
      <w:lang w:val="en-US"/>
    </w:rPr>
  </w:style>
  <w:style w:type="paragraph" w:customStyle="1" w:styleId="Sparationtitre1">
    <w:name w:val="Séparation titre 1"/>
    <w:basedOn w:val="Textedesaisie"/>
    <w:rsid w:val="000A7C71"/>
    <w:pPr>
      <w:pBdr>
        <w:bottom w:val="single" w:sz="8" w:space="1" w:color="5B9BD5" w:themeColor="accent1"/>
      </w:pBdr>
      <w:spacing w:after="120" w:line="90" w:lineRule="exact"/>
      <w:ind w:right="8787"/>
    </w:pPr>
  </w:style>
  <w:style w:type="paragraph" w:customStyle="1" w:styleId="Footerportrait">
    <w:name w:val="Footer portrait"/>
    <w:basedOn w:val="Normal"/>
    <w:rsid w:val="000A7C71"/>
    <w:pPr>
      <w:pBdr>
        <w:top w:val="single" w:sz="4" w:space="1" w:color="auto"/>
      </w:pBdr>
      <w:tabs>
        <w:tab w:val="right" w:pos="10206"/>
      </w:tabs>
      <w:spacing w:line="216" w:lineRule="atLeast"/>
    </w:pPr>
    <w:rPr>
      <w:rFonts w:asciiTheme="minorHAnsi" w:eastAsiaTheme="minorHAnsi" w:hAnsiTheme="minorHAnsi" w:cstheme="minorBidi"/>
      <w:b/>
      <w:noProof/>
      <w:color w:val="00558C"/>
      <w:sz w:val="15"/>
      <w:szCs w:val="22"/>
      <w:lang w:val="en-US"/>
    </w:rPr>
  </w:style>
  <w:style w:type="paragraph" w:styleId="TOC1">
    <w:name w:val="toc 1"/>
    <w:basedOn w:val="Normal"/>
    <w:next w:val="Normal"/>
    <w:autoRedefine/>
    <w:uiPriority w:val="39"/>
    <w:rsid w:val="000A7C71"/>
    <w:pPr>
      <w:tabs>
        <w:tab w:val="right" w:leader="dot" w:pos="10206"/>
      </w:tabs>
      <w:spacing w:line="300" w:lineRule="atLeast"/>
      <w:ind w:right="424"/>
    </w:pPr>
    <w:rPr>
      <w:rFonts w:asciiTheme="minorHAnsi" w:eastAsiaTheme="minorHAnsi" w:hAnsiTheme="minorHAnsi" w:cstheme="minorBidi"/>
      <w:b/>
      <w:noProof/>
      <w:color w:val="5B9BD5" w:themeColor="accent1"/>
      <w:szCs w:val="22"/>
      <w:lang w:val="en-US"/>
    </w:rPr>
  </w:style>
  <w:style w:type="table" w:styleId="MediumShading1">
    <w:name w:val="Medium Shading 1"/>
    <w:basedOn w:val="TableNormal"/>
    <w:uiPriority w:val="63"/>
    <w:rsid w:val="000A7C71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BE4D5" w:themeFill="accent2" w:themeFillTint="33"/>
      </w:tcPr>
    </w:tblStylePr>
  </w:style>
  <w:style w:type="paragraph" w:customStyle="1" w:styleId="Documentdate">
    <w:name w:val="Document date"/>
    <w:basedOn w:val="Normal"/>
    <w:rsid w:val="000A7C71"/>
    <w:pPr>
      <w:spacing w:line="216" w:lineRule="atLeast"/>
    </w:pPr>
    <w:rPr>
      <w:rFonts w:asciiTheme="minorHAnsi" w:eastAsiaTheme="minorHAnsi" w:hAnsiTheme="minorHAnsi" w:cstheme="minorBidi"/>
      <w:b/>
      <w:color w:val="00558C"/>
      <w:sz w:val="28"/>
      <w:szCs w:val="22"/>
    </w:rPr>
  </w:style>
  <w:style w:type="paragraph" w:customStyle="1" w:styleId="Documentname">
    <w:name w:val="Document name"/>
    <w:basedOn w:val="Normal"/>
    <w:rsid w:val="000A7C71"/>
    <w:pPr>
      <w:spacing w:line="500" w:lineRule="exact"/>
    </w:pPr>
    <w:rPr>
      <w:rFonts w:asciiTheme="minorHAnsi" w:eastAsiaTheme="minorHAnsi" w:hAnsiTheme="minorHAnsi" w:cstheme="minorBidi"/>
      <w:caps/>
      <w:color w:val="00558C"/>
      <w:sz w:val="50"/>
      <w:szCs w:val="50"/>
    </w:rPr>
  </w:style>
  <w:style w:type="paragraph" w:customStyle="1" w:styleId="Documentnumber">
    <w:name w:val="Document number"/>
    <w:basedOn w:val="Normal"/>
    <w:next w:val="Normal"/>
    <w:rsid w:val="000A7C71"/>
    <w:pPr>
      <w:spacing w:line="216" w:lineRule="atLeast"/>
    </w:pPr>
    <w:rPr>
      <w:rFonts w:asciiTheme="minorHAnsi" w:eastAsiaTheme="minorHAnsi" w:hAnsiTheme="minorHAnsi" w:cstheme="minorBidi"/>
      <w:caps/>
      <w:color w:val="00558C"/>
      <w:sz w:val="50"/>
      <w:szCs w:val="22"/>
    </w:rPr>
  </w:style>
  <w:style w:type="paragraph" w:customStyle="1" w:styleId="Documenttype">
    <w:name w:val="Document type"/>
    <w:basedOn w:val="Normal"/>
    <w:rsid w:val="000A7C71"/>
    <w:pPr>
      <w:spacing w:line="500" w:lineRule="exact"/>
      <w:ind w:left="907" w:right="907"/>
    </w:pPr>
    <w:rPr>
      <w:rFonts w:asciiTheme="minorHAnsi" w:eastAsiaTheme="minorHAnsi" w:hAnsiTheme="minorHAnsi" w:cstheme="minorBidi"/>
      <w:b/>
      <w:caps/>
      <w:color w:val="FFFFFF" w:themeColor="background1"/>
      <w:sz w:val="50"/>
      <w:szCs w:val="50"/>
    </w:rPr>
  </w:style>
  <w:style w:type="paragraph" w:customStyle="1" w:styleId="Editionnumber">
    <w:name w:val="Edition number"/>
    <w:basedOn w:val="Normal"/>
    <w:rsid w:val="000A7C71"/>
    <w:pPr>
      <w:spacing w:line="216" w:lineRule="atLeast"/>
    </w:pPr>
    <w:rPr>
      <w:rFonts w:asciiTheme="minorHAnsi" w:eastAsiaTheme="minorHAnsi" w:hAnsiTheme="minorHAnsi" w:cstheme="minorBidi"/>
      <w:b/>
      <w:color w:val="5B9BD5" w:themeColor="accent1"/>
      <w:sz w:val="50"/>
      <w:szCs w:val="50"/>
    </w:rPr>
  </w:style>
  <w:style w:type="paragraph" w:customStyle="1" w:styleId="Contents">
    <w:name w:val="Contents"/>
    <w:basedOn w:val="Header"/>
    <w:rsid w:val="000A7C71"/>
    <w:pPr>
      <w:pBdr>
        <w:bottom w:val="single" w:sz="8" w:space="12" w:color="5B9BD5" w:themeColor="accent1"/>
      </w:pBdr>
      <w:tabs>
        <w:tab w:val="clear" w:pos="4820"/>
        <w:tab w:val="clear" w:pos="9639"/>
      </w:tabs>
      <w:spacing w:before="100" w:line="560" w:lineRule="exact"/>
      <w:jc w:val="left"/>
    </w:pPr>
    <w:rPr>
      <w:rFonts w:asciiTheme="minorHAnsi" w:eastAsiaTheme="minorHAnsi" w:hAnsiTheme="minorHAnsi" w:cstheme="minorBidi"/>
      <w:b/>
      <w:caps/>
      <w:color w:val="ED7D31" w:themeColor="accent2"/>
      <w:sz w:val="56"/>
      <w:szCs w:val="5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header" Target="header8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7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134</TotalTime>
  <Pages>8</Pages>
  <Words>1298</Words>
  <Characters>8229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9508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Wim</cp:lastModifiedBy>
  <cp:revision>14</cp:revision>
  <cp:lastPrinted>2006-10-19T10:49:00Z</cp:lastPrinted>
  <dcterms:created xsi:type="dcterms:W3CDTF">2017-03-21T13:54:00Z</dcterms:created>
  <dcterms:modified xsi:type="dcterms:W3CDTF">2017-03-24T12:17:00Z</dcterms:modified>
</cp:coreProperties>
</file>